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21464" w14:textId="77777777" w:rsidR="00E93460" w:rsidRPr="000B1B6A" w:rsidRDefault="004E452E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6192" behindDoc="1" locked="0" layoutInCell="1" allowOverlap="1" wp14:anchorId="40BE67CB" wp14:editId="63A0BAB3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BF6E7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14:paraId="12DC009E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Time: </w:t>
                            </w:r>
                            <w:r w:rsidR="00F212DB"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_______________</w:t>
                            </w:r>
                          </w:p>
                          <w:p w14:paraId="1D107B40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1C551587" w14:textId="77777777" w:rsidR="004E452E" w:rsidRPr="004E452E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BE67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pt;margin-top:-38.5pt;width:245.25pt;height:88.5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" stroked="f">
                <v:textbox>
                  <w:txbxContent>
                    <w:p w14:paraId="731BF6E7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w14:paraId="12DC009E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Time: </w:t>
                      </w:r>
                      <w:r w:rsidR="00F212DB"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_______________</w:t>
                      </w:r>
                    </w:p>
                    <w:p w14:paraId="1D107B40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14:paraId="1C551587" w14:textId="77777777" w:rsidR="004E452E" w:rsidRPr="004E452E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14:paraId="1FB53465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05A7C81C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28274AB5" wp14:editId="0669C7E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47D3E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7735674C" w14:textId="77777777" w:rsidR="004E452E" w:rsidRPr="001964AD" w:rsidRDefault="003F4572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 xml:space="preserve">FUNDAMENTAL </w:t>
      </w:r>
      <w:r w:rsidR="008D62A9">
        <w:rPr>
          <w:rFonts w:ascii="Times New Roman" w:hAnsi="Times New Roman" w:cs="Times New Roman"/>
          <w:b/>
          <w:sz w:val="72"/>
        </w:rPr>
        <w:t>SPREADSHEET APPLICATIONS</w:t>
      </w:r>
      <w:r>
        <w:rPr>
          <w:rFonts w:ascii="Times New Roman" w:hAnsi="Times New Roman" w:cs="Times New Roman"/>
          <w:b/>
          <w:sz w:val="72"/>
        </w:rPr>
        <w:t xml:space="preserve"> </w:t>
      </w:r>
    </w:p>
    <w:p w14:paraId="56C8BC27" w14:textId="77777777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1964AD">
        <w:rPr>
          <w:rFonts w:ascii="Times New Roman" w:hAnsi="Times New Roman" w:cs="Times New Roman"/>
          <w:sz w:val="72"/>
        </w:rPr>
        <w:t>(2</w:t>
      </w:r>
      <w:r w:rsidR="008D62A9">
        <w:rPr>
          <w:rFonts w:ascii="Times New Roman" w:hAnsi="Times New Roman" w:cs="Times New Roman"/>
          <w:sz w:val="72"/>
        </w:rPr>
        <w:t>3</w:t>
      </w:r>
      <w:r w:rsidR="003F4572">
        <w:rPr>
          <w:rFonts w:ascii="Times New Roman" w:hAnsi="Times New Roman" w:cs="Times New Roman"/>
          <w:sz w:val="72"/>
        </w:rPr>
        <w:t>0</w:t>
      </w:r>
      <w:r w:rsidRPr="001964AD">
        <w:rPr>
          <w:rFonts w:ascii="Times New Roman" w:hAnsi="Times New Roman" w:cs="Times New Roman"/>
          <w:sz w:val="72"/>
        </w:rPr>
        <w:t>)</w:t>
      </w:r>
    </w:p>
    <w:p w14:paraId="6DE71395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54E73F27" w14:textId="77777777" w:rsidR="001A2C02" w:rsidRPr="00FC3E9A" w:rsidRDefault="001A2C02" w:rsidP="009C093C">
      <w:pPr>
        <w:jc w:val="center"/>
        <w:outlineLvl w:val="0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19248A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466E971B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1BA7BBC8" w14:textId="77777777" w:rsidR="001A2C02" w:rsidRPr="009C093C" w:rsidRDefault="001A2C02" w:rsidP="009C093C">
      <w:pPr>
        <w:outlineLvl w:val="0"/>
        <w:rPr>
          <w:rFonts w:ascii="Times New Roman" w:hAnsi="Times New Roman" w:cs="Times New Roman"/>
          <w:b/>
          <w:sz w:val="28"/>
          <w:szCs w:val="60"/>
        </w:rPr>
      </w:pPr>
      <w:r w:rsidRPr="009C093C">
        <w:rPr>
          <w:rFonts w:ascii="Times New Roman" w:hAnsi="Times New Roman" w:cs="Times New Roman"/>
          <w:b/>
          <w:sz w:val="28"/>
          <w:szCs w:val="60"/>
        </w:rPr>
        <w:t>Production:</w:t>
      </w:r>
    </w:p>
    <w:p w14:paraId="0CDB9A63" w14:textId="77777777" w:rsidR="001A2C02" w:rsidRPr="00B35EC8" w:rsidRDefault="001A2C02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9C093C">
        <w:rPr>
          <w:rFonts w:ascii="Times New Roman" w:hAnsi="Times New Roman" w:cs="Times New Roman"/>
          <w:b/>
          <w:color w:val="2E74B5" w:themeColor="accent1" w:themeShade="BF"/>
          <w:sz w:val="24"/>
          <w:szCs w:val="60"/>
        </w:rPr>
        <w:tab/>
      </w:r>
      <w:r w:rsidRPr="00B35EC8">
        <w:rPr>
          <w:rFonts w:ascii="Times New Roman" w:hAnsi="Times New Roman" w:cs="Times New Roman"/>
          <w:b/>
          <w:sz w:val="24"/>
          <w:szCs w:val="60"/>
        </w:rPr>
        <w:t xml:space="preserve">Job 1: </w:t>
      </w:r>
      <w:r w:rsidR="00E333F1" w:rsidRPr="00B35EC8">
        <w:rPr>
          <w:rFonts w:ascii="Times New Roman" w:hAnsi="Times New Roman" w:cs="Times New Roman"/>
          <w:b/>
          <w:sz w:val="24"/>
          <w:szCs w:val="28"/>
          <w:rPrChange w:id="0" w:author="Amber McNew" w:date="2021-08-16T15:20:00Z">
            <w:rPr>
              <w:b/>
              <w:sz w:val="24"/>
              <w:szCs w:val="28"/>
            </w:rPr>
          </w:rPrChange>
        </w:rPr>
        <w:t>Worksheets with answers and formulas</w:t>
      </w:r>
      <w:r w:rsidRPr="00B35EC8">
        <w:rPr>
          <w:rFonts w:ascii="Times New Roman" w:hAnsi="Times New Roman" w:cs="Times New Roman"/>
          <w:b/>
          <w:sz w:val="24"/>
          <w:szCs w:val="60"/>
        </w:rPr>
        <w:tab/>
        <w:t>__________ (1</w:t>
      </w:r>
      <w:r w:rsidR="00E333F1" w:rsidRPr="00B35EC8">
        <w:rPr>
          <w:rFonts w:ascii="Times New Roman" w:hAnsi="Times New Roman" w:cs="Times New Roman"/>
          <w:b/>
          <w:sz w:val="24"/>
          <w:szCs w:val="60"/>
        </w:rPr>
        <w:t>7</w:t>
      </w:r>
      <w:r w:rsidRPr="00B35EC8">
        <w:rPr>
          <w:rFonts w:ascii="Times New Roman" w:hAnsi="Times New Roman" w:cs="Times New Roman"/>
          <w:b/>
          <w:sz w:val="24"/>
          <w:szCs w:val="60"/>
        </w:rPr>
        <w:t>0 points)</w:t>
      </w:r>
    </w:p>
    <w:p w14:paraId="5FBE7A51" w14:textId="568EB398" w:rsidR="001A2C02" w:rsidRPr="00B35EC8" w:rsidRDefault="001A2C02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B35EC8">
        <w:rPr>
          <w:rFonts w:ascii="Times New Roman" w:hAnsi="Times New Roman" w:cs="Times New Roman"/>
          <w:b/>
          <w:sz w:val="24"/>
          <w:szCs w:val="60"/>
        </w:rPr>
        <w:tab/>
        <w:t xml:space="preserve">Job 2: </w:t>
      </w:r>
      <w:r w:rsidR="00E333F1" w:rsidRPr="00B35EC8">
        <w:rPr>
          <w:rFonts w:ascii="Times New Roman" w:hAnsi="Times New Roman" w:cs="Times New Roman"/>
          <w:b/>
          <w:sz w:val="24"/>
          <w:szCs w:val="28"/>
          <w:rPrChange w:id="1" w:author="Amber McNew" w:date="2021-08-16T15:20:00Z">
            <w:rPr>
              <w:b/>
              <w:sz w:val="24"/>
              <w:szCs w:val="28"/>
            </w:rPr>
          </w:rPrChange>
        </w:rPr>
        <w:t>Formatting Worksheet</w:t>
      </w:r>
      <w:r w:rsidRPr="00B35EC8">
        <w:rPr>
          <w:rFonts w:ascii="Times New Roman" w:hAnsi="Times New Roman" w:cs="Times New Roman"/>
          <w:b/>
          <w:sz w:val="24"/>
          <w:szCs w:val="60"/>
        </w:rPr>
        <w:tab/>
      </w:r>
      <w:r w:rsidRPr="00B35EC8">
        <w:rPr>
          <w:rFonts w:ascii="Times New Roman" w:hAnsi="Times New Roman" w:cs="Times New Roman"/>
          <w:b/>
          <w:sz w:val="24"/>
          <w:szCs w:val="60"/>
        </w:rPr>
        <w:tab/>
      </w:r>
      <w:r w:rsidR="006C5DDB" w:rsidRPr="00B35EC8">
        <w:rPr>
          <w:rFonts w:ascii="Times New Roman" w:hAnsi="Times New Roman" w:cs="Times New Roman"/>
          <w:b/>
          <w:sz w:val="24"/>
          <w:szCs w:val="60"/>
        </w:rPr>
        <w:tab/>
      </w:r>
      <w:r w:rsidR="00364E00" w:rsidRPr="00B35EC8">
        <w:rPr>
          <w:rFonts w:ascii="Times New Roman" w:hAnsi="Times New Roman" w:cs="Times New Roman"/>
          <w:b/>
          <w:sz w:val="24"/>
          <w:szCs w:val="60"/>
        </w:rPr>
        <w:t>__________ (90</w:t>
      </w:r>
      <w:r w:rsidRPr="00B35EC8">
        <w:rPr>
          <w:rFonts w:ascii="Times New Roman" w:hAnsi="Times New Roman" w:cs="Times New Roman"/>
          <w:b/>
          <w:sz w:val="24"/>
          <w:szCs w:val="60"/>
        </w:rPr>
        <w:t xml:space="preserve"> points)</w:t>
      </w:r>
    </w:p>
    <w:p w14:paraId="296751AA" w14:textId="1D3B9424" w:rsidR="001A2C02" w:rsidRPr="00B35EC8" w:rsidRDefault="001A2C02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  <w:rPrChange w:id="2" w:author="Amber McNew" w:date="2021-08-16T15:20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</w:pPr>
      <w:r w:rsidRPr="00B35EC8">
        <w:rPr>
          <w:rFonts w:ascii="Times New Roman" w:hAnsi="Times New Roman" w:cs="Times New Roman"/>
          <w:b/>
          <w:sz w:val="24"/>
          <w:szCs w:val="60"/>
          <w:rPrChange w:id="3" w:author="Amber McNew" w:date="2021-08-16T15:20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ab/>
        <w:t>Job 3:</w:t>
      </w:r>
      <w:r w:rsidR="006C5DDB" w:rsidRPr="00B35EC8">
        <w:rPr>
          <w:rFonts w:ascii="Times New Roman" w:hAnsi="Times New Roman" w:cs="Times New Roman"/>
          <w:b/>
          <w:sz w:val="24"/>
          <w:szCs w:val="60"/>
          <w:rPrChange w:id="4" w:author="Amber McNew" w:date="2021-08-16T15:20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 xml:space="preserve"> </w:t>
      </w:r>
      <w:r w:rsidR="00E333F1" w:rsidRPr="00B35EC8">
        <w:rPr>
          <w:rFonts w:ascii="Times New Roman" w:hAnsi="Times New Roman" w:cs="Times New Roman"/>
          <w:b/>
          <w:sz w:val="24"/>
          <w:szCs w:val="60"/>
          <w:rPrChange w:id="5" w:author="Amber McNew" w:date="2021-08-16T15:20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>3-D Pie Chart</w:t>
      </w:r>
      <w:r w:rsidR="006C5DDB" w:rsidRPr="00B35EC8">
        <w:rPr>
          <w:rFonts w:ascii="Times New Roman" w:hAnsi="Times New Roman" w:cs="Times New Roman"/>
          <w:b/>
          <w:sz w:val="24"/>
          <w:szCs w:val="60"/>
          <w:rPrChange w:id="6" w:author="Amber McNew" w:date="2021-08-16T15:20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ab/>
      </w:r>
      <w:r w:rsidR="006C5DDB" w:rsidRPr="00B35EC8">
        <w:rPr>
          <w:rFonts w:ascii="Times New Roman" w:hAnsi="Times New Roman" w:cs="Times New Roman"/>
          <w:b/>
          <w:sz w:val="24"/>
          <w:szCs w:val="60"/>
          <w:rPrChange w:id="7" w:author="Amber McNew" w:date="2021-08-16T15:20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ab/>
      </w:r>
      <w:r w:rsidR="006C5DDB" w:rsidRPr="00B35EC8">
        <w:rPr>
          <w:rFonts w:ascii="Times New Roman" w:hAnsi="Times New Roman" w:cs="Times New Roman"/>
          <w:b/>
          <w:sz w:val="24"/>
          <w:szCs w:val="60"/>
          <w:rPrChange w:id="8" w:author="Amber McNew" w:date="2021-08-16T15:20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ab/>
      </w:r>
      <w:r w:rsidR="00E333F1" w:rsidRPr="00B35EC8">
        <w:rPr>
          <w:rFonts w:ascii="Times New Roman" w:hAnsi="Times New Roman" w:cs="Times New Roman"/>
          <w:b/>
          <w:sz w:val="24"/>
          <w:szCs w:val="60"/>
          <w:rPrChange w:id="9" w:author="Amber McNew" w:date="2021-08-16T15:20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ab/>
      </w:r>
      <w:r w:rsidR="00E333F1" w:rsidRPr="00B35EC8">
        <w:rPr>
          <w:rFonts w:ascii="Times New Roman" w:hAnsi="Times New Roman" w:cs="Times New Roman"/>
          <w:b/>
          <w:sz w:val="24"/>
          <w:szCs w:val="60"/>
          <w:rPrChange w:id="10" w:author="Amber McNew" w:date="2021-08-16T15:20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ab/>
      </w:r>
      <w:r w:rsidR="006C5DDB" w:rsidRPr="00B35EC8">
        <w:rPr>
          <w:rFonts w:ascii="Times New Roman" w:hAnsi="Times New Roman" w:cs="Times New Roman"/>
          <w:b/>
          <w:sz w:val="24"/>
          <w:szCs w:val="60"/>
          <w:rPrChange w:id="11" w:author="Amber McNew" w:date="2021-08-16T15:20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>__________ (</w:t>
      </w:r>
      <w:r w:rsidR="00E333F1" w:rsidRPr="00B35EC8">
        <w:rPr>
          <w:rFonts w:ascii="Times New Roman" w:hAnsi="Times New Roman" w:cs="Times New Roman"/>
          <w:b/>
          <w:sz w:val="24"/>
          <w:szCs w:val="60"/>
          <w:rPrChange w:id="12" w:author="Amber McNew" w:date="2021-08-16T15:20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 xml:space="preserve">50 </w:t>
      </w:r>
      <w:del w:id="13" w:author="Amber McNew" w:date="2021-08-16T15:20:00Z">
        <w:r w:rsidR="006C5DDB" w:rsidRPr="00B35EC8" w:rsidDel="00B35EC8">
          <w:rPr>
            <w:rFonts w:ascii="Times New Roman" w:hAnsi="Times New Roman" w:cs="Times New Roman"/>
            <w:b/>
            <w:sz w:val="24"/>
            <w:szCs w:val="60"/>
            <w:rPrChange w:id="14" w:author="Amber McNew" w:date="2021-08-16T15:20:00Z">
              <w:rPr>
                <w:rFonts w:ascii="Times New Roman" w:hAnsi="Times New Roman" w:cs="Times New Roman"/>
                <w:b/>
                <w:sz w:val="24"/>
                <w:szCs w:val="60"/>
              </w:rPr>
            </w:rPrChange>
          </w:rPr>
          <w:delText xml:space="preserve"> </w:delText>
        </w:r>
      </w:del>
      <w:r w:rsidR="006C5DDB" w:rsidRPr="00B35EC8">
        <w:rPr>
          <w:rFonts w:ascii="Times New Roman" w:hAnsi="Times New Roman" w:cs="Times New Roman"/>
          <w:b/>
          <w:sz w:val="24"/>
          <w:szCs w:val="60"/>
          <w:rPrChange w:id="15" w:author="Amber McNew" w:date="2021-08-16T15:20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>points)</w:t>
      </w:r>
    </w:p>
    <w:p w14:paraId="7BB4B13C" w14:textId="7EBC92E5" w:rsidR="006C5DDB" w:rsidRPr="00B35EC8" w:rsidRDefault="006C5DDB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  <w:rPrChange w:id="16" w:author="Amber McNew" w:date="2021-08-16T15:20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</w:pPr>
      <w:r w:rsidRPr="00B35EC8">
        <w:rPr>
          <w:rFonts w:ascii="Times New Roman" w:hAnsi="Times New Roman" w:cs="Times New Roman"/>
          <w:b/>
          <w:sz w:val="24"/>
          <w:szCs w:val="60"/>
          <w:rPrChange w:id="17" w:author="Amber McNew" w:date="2021-08-16T15:20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ab/>
      </w:r>
      <w:r w:rsidRPr="00B35EC8">
        <w:rPr>
          <w:rFonts w:ascii="Times New Roman" w:hAnsi="Times New Roman" w:cs="Times New Roman"/>
          <w:b/>
          <w:sz w:val="24"/>
          <w:szCs w:val="60"/>
          <w:rPrChange w:id="18" w:author="Amber McNew" w:date="2021-08-16T15:20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ab/>
      </w:r>
      <w:r w:rsidRPr="00B35EC8">
        <w:rPr>
          <w:rFonts w:ascii="Times New Roman" w:hAnsi="Times New Roman" w:cs="Times New Roman"/>
          <w:b/>
          <w:sz w:val="24"/>
          <w:szCs w:val="60"/>
          <w:rPrChange w:id="19" w:author="Amber McNew" w:date="2021-08-16T15:20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ab/>
      </w:r>
      <w:r w:rsidR="00E333F1" w:rsidRPr="00B35EC8">
        <w:rPr>
          <w:rFonts w:ascii="Times New Roman" w:hAnsi="Times New Roman" w:cs="Times New Roman"/>
          <w:b/>
          <w:sz w:val="24"/>
          <w:szCs w:val="60"/>
          <w:rPrChange w:id="20" w:author="Amber McNew" w:date="2021-08-16T15:20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ab/>
      </w:r>
      <w:r w:rsidR="000B1B6A" w:rsidRPr="00B35EC8">
        <w:rPr>
          <w:rFonts w:ascii="Times New Roman" w:hAnsi="Times New Roman" w:cs="Times New Roman"/>
          <w:b/>
          <w:sz w:val="24"/>
          <w:szCs w:val="60"/>
          <w:rPrChange w:id="21" w:author="Amber McNew" w:date="2021-08-16T15:20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>TOTAL POINTS</w:t>
      </w:r>
      <w:r w:rsidRPr="00B35EC8">
        <w:rPr>
          <w:rFonts w:ascii="Times New Roman" w:hAnsi="Times New Roman" w:cs="Times New Roman"/>
          <w:b/>
          <w:sz w:val="24"/>
          <w:szCs w:val="60"/>
          <w:rPrChange w:id="22" w:author="Amber McNew" w:date="2021-08-16T15:20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 xml:space="preserve"> </w:t>
      </w:r>
      <w:r w:rsidRPr="00B35EC8">
        <w:rPr>
          <w:rFonts w:ascii="Times New Roman" w:hAnsi="Times New Roman" w:cs="Times New Roman"/>
          <w:b/>
          <w:sz w:val="24"/>
          <w:szCs w:val="60"/>
          <w:rPrChange w:id="23" w:author="Amber McNew" w:date="2021-08-16T15:20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ab/>
      </w:r>
      <w:r w:rsidR="00E333F1" w:rsidRPr="00B35EC8">
        <w:rPr>
          <w:rFonts w:ascii="Times New Roman" w:hAnsi="Times New Roman" w:cs="Times New Roman"/>
          <w:b/>
          <w:sz w:val="24"/>
          <w:szCs w:val="60"/>
          <w:rPrChange w:id="24" w:author="Amber McNew" w:date="2021-08-16T15:20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ab/>
      </w:r>
      <w:r w:rsidRPr="00B35EC8">
        <w:rPr>
          <w:rFonts w:ascii="Times New Roman" w:hAnsi="Times New Roman" w:cs="Times New Roman"/>
          <w:b/>
          <w:sz w:val="24"/>
          <w:szCs w:val="60"/>
          <w:rPrChange w:id="25" w:author="Amber McNew" w:date="2021-08-16T15:20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>__________ (3</w:t>
      </w:r>
      <w:r w:rsidR="00364E00" w:rsidRPr="00B35EC8">
        <w:rPr>
          <w:rFonts w:ascii="Times New Roman" w:hAnsi="Times New Roman" w:cs="Times New Roman"/>
          <w:b/>
          <w:sz w:val="24"/>
          <w:szCs w:val="60"/>
          <w:rPrChange w:id="26" w:author="Amber McNew" w:date="2021-08-16T15:20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>10</w:t>
      </w:r>
      <w:r w:rsidRPr="00B35EC8">
        <w:rPr>
          <w:rFonts w:ascii="Times New Roman" w:hAnsi="Times New Roman" w:cs="Times New Roman"/>
          <w:b/>
          <w:sz w:val="24"/>
          <w:szCs w:val="60"/>
          <w:rPrChange w:id="27" w:author="Amber McNew" w:date="2021-08-16T15:20:00Z">
            <w:rPr>
              <w:rFonts w:ascii="Times New Roman" w:hAnsi="Times New Roman" w:cs="Times New Roman"/>
              <w:b/>
              <w:sz w:val="24"/>
              <w:szCs w:val="60"/>
            </w:rPr>
          </w:rPrChange>
        </w:rPr>
        <w:t xml:space="preserve"> points)</w:t>
      </w:r>
    </w:p>
    <w:p w14:paraId="5E0039C4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49B4EE7E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D2E2CE4" w14:textId="77777777" w:rsidR="006C5DDB" w:rsidRPr="00FC3E9A" w:rsidRDefault="006C5DDB" w:rsidP="009C093C">
      <w:pPr>
        <w:jc w:val="center"/>
        <w:outlineLvl w:val="0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8D62A9">
        <w:rPr>
          <w:rFonts w:ascii="Times New Roman" w:hAnsi="Times New Roman" w:cs="Times New Roman"/>
          <w:b/>
          <w:sz w:val="52"/>
          <w:szCs w:val="60"/>
        </w:rPr>
        <w:t>9</w:t>
      </w:r>
      <w:r w:rsidRPr="001964AD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2F7D0DDB" w14:textId="77777777" w:rsidR="000B1B6A" w:rsidRDefault="00F212DB" w:rsidP="009C093C">
      <w:pPr>
        <w:outlineLvl w:val="0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14:paraId="6B895B07" w14:textId="77777777" w:rsidR="000B1B6A" w:rsidRPr="001964AD" w:rsidRDefault="000B1B6A" w:rsidP="000B1B6A">
      <w:pPr>
        <w:rPr>
          <w:rFonts w:ascii="Times New Roman" w:hAnsi="Times New Roman" w:cs="Times New Roman"/>
          <w:i/>
          <w:sz w:val="24"/>
          <w:szCs w:val="24"/>
        </w:rPr>
      </w:pPr>
      <w:r w:rsidRPr="001964AD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0F761EE5" w14:textId="77777777" w:rsidR="008D62A9" w:rsidRDefault="003F4572" w:rsidP="00955B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62A9">
        <w:rPr>
          <w:rFonts w:ascii="Times New Roman" w:hAnsi="Times New Roman" w:cs="Times New Roman"/>
          <w:sz w:val="24"/>
          <w:szCs w:val="24"/>
        </w:rPr>
        <w:t xml:space="preserve">Member </w:t>
      </w:r>
      <w:r w:rsidR="000B1B6A" w:rsidRPr="008D62A9">
        <w:rPr>
          <w:rFonts w:ascii="Times New Roman" w:hAnsi="Times New Roman" w:cs="Times New Roman"/>
          <w:sz w:val="24"/>
          <w:szCs w:val="24"/>
        </w:rPr>
        <w:t xml:space="preserve">must hand in this test booklet and all printouts if any. </w:t>
      </w:r>
    </w:p>
    <w:p w14:paraId="418BFAB4" w14:textId="77777777" w:rsidR="000B1B6A" w:rsidRPr="008D62A9" w:rsidRDefault="000B1B6A" w:rsidP="00955B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62A9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 w:rsidR="00FF34E1" w:rsidRPr="008D62A9">
        <w:rPr>
          <w:rFonts w:ascii="Times New Roman" w:hAnsi="Times New Roman" w:cs="Times New Roman"/>
          <w:sz w:val="24"/>
          <w:szCs w:val="24"/>
        </w:rPr>
        <w:t>tocopied,</w:t>
      </w:r>
      <w:r w:rsidRPr="008D62A9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321D981E" w14:textId="77777777" w:rsidR="008D62A9" w:rsidRDefault="000B1B6A" w:rsidP="008D6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346190BD" w14:textId="77777777" w:rsidR="008D62A9" w:rsidRDefault="008D62A9" w:rsidP="008D6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62A9">
        <w:rPr>
          <w:rFonts w:ascii="Times New Roman" w:hAnsi="Times New Roman" w:cs="Times New Roman"/>
          <w:sz w:val="24"/>
          <w:szCs w:val="24"/>
        </w:rPr>
        <w:t xml:space="preserve">Put your Member ID and printout number in the </w:t>
      </w:r>
      <w:r w:rsidRPr="00B35EC8">
        <w:rPr>
          <w:rFonts w:ascii="Times New Roman" w:hAnsi="Times New Roman" w:cs="Times New Roman"/>
          <w:b/>
          <w:i/>
          <w:sz w:val="24"/>
          <w:szCs w:val="24"/>
        </w:rPr>
        <w:t>right</w:t>
      </w:r>
      <w:r w:rsidRPr="008D62A9">
        <w:rPr>
          <w:rFonts w:ascii="Times New Roman" w:hAnsi="Times New Roman" w:cs="Times New Roman"/>
          <w:sz w:val="24"/>
          <w:szCs w:val="24"/>
        </w:rPr>
        <w:t xml:space="preserve"> section of the footer on each printout unless instructed otherwise. Your name or initials should </w:t>
      </w:r>
      <w:r w:rsidRPr="008D62A9">
        <w:rPr>
          <w:rFonts w:ascii="Times New Roman" w:hAnsi="Times New Roman" w:cs="Times New Roman"/>
          <w:i/>
          <w:sz w:val="24"/>
          <w:szCs w:val="24"/>
        </w:rPr>
        <w:t>not</w:t>
      </w:r>
      <w:r w:rsidRPr="008D62A9">
        <w:rPr>
          <w:rFonts w:ascii="Times New Roman" w:hAnsi="Times New Roman" w:cs="Times New Roman"/>
          <w:sz w:val="24"/>
          <w:szCs w:val="24"/>
        </w:rPr>
        <w:t xml:space="preserve"> appear on any work you submit.</w:t>
      </w:r>
    </w:p>
    <w:p w14:paraId="1DFA7456" w14:textId="77777777" w:rsidR="008D62A9" w:rsidRDefault="008D62A9" w:rsidP="008D6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62A9">
        <w:rPr>
          <w:rFonts w:ascii="Times New Roman" w:hAnsi="Times New Roman" w:cs="Times New Roman"/>
          <w:sz w:val="24"/>
          <w:szCs w:val="24"/>
        </w:rPr>
        <w:t>If you finish before the end of the testing time, notify the proctor. Time may be a factor in determining the winner in the event of a tie.</w:t>
      </w:r>
    </w:p>
    <w:p w14:paraId="2C4DBA45" w14:textId="77777777" w:rsidR="008D62A9" w:rsidRPr="008D62A9" w:rsidRDefault="008D62A9" w:rsidP="008D6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D62A9">
        <w:rPr>
          <w:rFonts w:ascii="Times New Roman" w:hAnsi="Times New Roman" w:cs="Times New Roman"/>
          <w:sz w:val="24"/>
          <w:szCs w:val="24"/>
        </w:rPr>
        <w:t>When turning in your contest, the jobs should be arranged in printout order.</w:t>
      </w:r>
    </w:p>
    <w:p w14:paraId="3CEFB74B" w14:textId="77777777" w:rsidR="008D62A9" w:rsidRDefault="008D62A9" w:rsidP="008D62A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35783FF" w14:textId="77777777" w:rsidR="008D62A9" w:rsidRDefault="008D62A9" w:rsidP="008D62A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F6FBFFA" w14:textId="77777777" w:rsidR="008D62A9" w:rsidRPr="006469D4" w:rsidRDefault="008D62A9" w:rsidP="009C093C">
      <w:pPr>
        <w:outlineLvl w:val="0"/>
        <w:rPr>
          <w:rFonts w:ascii="Times New Roman" w:hAnsi="Times New Roman" w:cs="Times New Roman"/>
          <w:b/>
          <w:sz w:val="24"/>
          <w:szCs w:val="60"/>
        </w:rPr>
      </w:pPr>
      <w:r w:rsidRPr="005C1643">
        <w:rPr>
          <w:rFonts w:ascii="Times New Roman" w:hAnsi="Times New Roman" w:cs="Times New Roman"/>
          <w:b/>
          <w:sz w:val="24"/>
          <w:szCs w:val="60"/>
        </w:rPr>
        <w:t>SCENARIO:</w:t>
      </w:r>
    </w:p>
    <w:p w14:paraId="5D24BAB3" w14:textId="77777777" w:rsidR="00E51C00" w:rsidRDefault="00664D6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You work for Andrew’s Furniture Shop and are an assistant in the payroll office. Your boss is attending a department meeting on Thursday, and you need to have a spreadsheet report of the first 3 months of sales by each salesperson.  It must also include the commission that the company has paid out for those three months to each of the salespersons. </w:t>
      </w:r>
      <w:r w:rsidR="00E51C00"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W w:w="1098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0"/>
        <w:gridCol w:w="1080"/>
        <w:gridCol w:w="1260"/>
      </w:tblGrid>
      <w:tr w:rsidR="00E51C00" w:rsidRPr="00B35EC8" w14:paraId="00430F5C" w14:textId="77777777" w:rsidTr="00992B16">
        <w:trPr>
          <w:trHeight w:val="360"/>
        </w:trPr>
        <w:tc>
          <w:tcPr>
            <w:tcW w:w="8640" w:type="dxa"/>
            <w:shd w:val="clear" w:color="auto" w:fill="D9D9D9"/>
            <w:vAlign w:val="center"/>
          </w:tcPr>
          <w:p w14:paraId="651B5FE8" w14:textId="77777777" w:rsidR="00E51C00" w:rsidRPr="00B35EC8" w:rsidRDefault="00E51C00" w:rsidP="005E0CF3">
            <w:pPr>
              <w:tabs>
                <w:tab w:val="left" w:pos="2190"/>
              </w:tabs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Job 1 (Worksheets with answers and formulas)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663B4349" w14:textId="77777777" w:rsidR="00E51C00" w:rsidRPr="00B35EC8" w:rsidRDefault="00E51C00" w:rsidP="005E0CF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0A9138F7" w14:textId="77777777" w:rsidR="00E51C00" w:rsidRPr="00B35EC8" w:rsidRDefault="00E51C00" w:rsidP="005E0CF3">
            <w:pPr>
              <w:ind w:firstLine="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t>Points Earned</w:t>
            </w:r>
          </w:p>
        </w:tc>
      </w:tr>
      <w:tr w:rsidR="00E51C00" w:rsidRPr="00B35EC8" w14:paraId="5ABBA1E0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27B0F5AB" w14:textId="34012169" w:rsidR="00E51C00" w:rsidRPr="00B35EC8" w:rsidRDefault="00B35EC8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Member ID</w:t>
            </w:r>
            <w:r w:rsidR="00E51C00" w:rsidRPr="00B35EC8">
              <w:rPr>
                <w:rFonts w:ascii="Times New Roman" w:hAnsi="Times New Roman" w:cs="Times New Roman"/>
                <w:sz w:val="24"/>
                <w:szCs w:val="24"/>
              </w:rPr>
              <w:t xml:space="preserve"> and Job # in right section of footer</w:t>
            </w:r>
          </w:p>
        </w:tc>
        <w:tc>
          <w:tcPr>
            <w:tcW w:w="1080" w:type="dxa"/>
            <w:vAlign w:val="center"/>
          </w:tcPr>
          <w:p w14:paraId="4ACD7245" w14:textId="77777777" w:rsidR="00E51C00" w:rsidRPr="00B35EC8" w:rsidRDefault="00E51C00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14:paraId="46A59E6D" w14:textId="77777777" w:rsidR="00E51C00" w:rsidRPr="00B35EC8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00" w:rsidRPr="00B35EC8" w14:paraId="5EE7E642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6B3DE5E4" w14:textId="77777777" w:rsidR="00E51C00" w:rsidRPr="00B35EC8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10 pt. Times New Roman font used for data</w:t>
            </w:r>
          </w:p>
        </w:tc>
        <w:tc>
          <w:tcPr>
            <w:tcW w:w="1080" w:type="dxa"/>
            <w:vAlign w:val="center"/>
          </w:tcPr>
          <w:p w14:paraId="40A93BA9" w14:textId="77777777" w:rsidR="00E51C00" w:rsidRPr="00B35EC8" w:rsidRDefault="00E51C00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14:paraId="3762A886" w14:textId="77777777" w:rsidR="00E51C00" w:rsidRPr="00B35EC8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00" w:rsidRPr="00B35EC8" w14:paraId="5CAD90B5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01795A0E" w14:textId="77777777" w:rsidR="00E51C00" w:rsidRPr="00B35EC8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Landscape orientation with narrow margins</w:t>
            </w:r>
          </w:p>
        </w:tc>
        <w:tc>
          <w:tcPr>
            <w:tcW w:w="1080" w:type="dxa"/>
            <w:vAlign w:val="center"/>
          </w:tcPr>
          <w:p w14:paraId="27808A07" w14:textId="77777777" w:rsidR="00E51C00" w:rsidRPr="00B35EC8" w:rsidRDefault="00E51C00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14:paraId="093BF834" w14:textId="77777777" w:rsidR="00E51C00" w:rsidRPr="00B35EC8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00" w:rsidRPr="00B35EC8" w14:paraId="2EFF9407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09955F97" w14:textId="77777777" w:rsidR="00E51C00" w:rsidRPr="00B35EC8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 xml:space="preserve">Worksheet printed landscape on one page centered vertically and horizontally </w:t>
            </w:r>
          </w:p>
        </w:tc>
        <w:tc>
          <w:tcPr>
            <w:tcW w:w="1080" w:type="dxa"/>
            <w:vAlign w:val="center"/>
          </w:tcPr>
          <w:p w14:paraId="4280C7F9" w14:textId="77777777" w:rsidR="00E51C00" w:rsidRPr="00B35EC8" w:rsidRDefault="00E51C00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14:paraId="61846410" w14:textId="77777777" w:rsidR="00E51C00" w:rsidRPr="00B35EC8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00" w:rsidRPr="00B35EC8" w14:paraId="64E83FE2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1DDE9EB2" w14:textId="33901CE1" w:rsidR="00E51C00" w:rsidRPr="00B35EC8" w:rsidRDefault="00E31D01" w:rsidP="00664D6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Type in c</w:t>
            </w:r>
            <w:r w:rsidR="003D0D7D" w:rsidRPr="00B35EC8">
              <w:rPr>
                <w:rFonts w:ascii="Times New Roman" w:hAnsi="Times New Roman" w:cs="Times New Roman"/>
                <w:sz w:val="24"/>
                <w:szCs w:val="24"/>
              </w:rPr>
              <w:t>ell A1 Andrew’s Furniture Shop</w:t>
            </w:r>
          </w:p>
        </w:tc>
        <w:tc>
          <w:tcPr>
            <w:tcW w:w="1080" w:type="dxa"/>
            <w:vAlign w:val="center"/>
          </w:tcPr>
          <w:p w14:paraId="007AD774" w14:textId="77777777" w:rsidR="00E51C00" w:rsidRPr="00B35EC8" w:rsidRDefault="003D0D7D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03A826E1" w14:textId="77777777" w:rsidR="00E51C00" w:rsidRPr="00B35EC8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00" w:rsidRPr="00B35EC8" w14:paraId="1DBE58A5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3CE7A4A4" w14:textId="1981C50F" w:rsidR="00E51C00" w:rsidRPr="00B35EC8" w:rsidRDefault="00E31D01" w:rsidP="00664D6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  <w:r w:rsidR="003D0D7D" w:rsidRPr="00B35EC8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 xml:space="preserve">cell </w:t>
            </w:r>
            <w:r w:rsidR="003D0D7D" w:rsidRPr="00B35EC8">
              <w:rPr>
                <w:rFonts w:ascii="Times New Roman" w:hAnsi="Times New Roman" w:cs="Times New Roman"/>
                <w:sz w:val="24"/>
                <w:szCs w:val="24"/>
              </w:rPr>
              <w:t>A2 Sales Commission Summary</w:t>
            </w:r>
          </w:p>
        </w:tc>
        <w:tc>
          <w:tcPr>
            <w:tcW w:w="1080" w:type="dxa"/>
            <w:vAlign w:val="center"/>
          </w:tcPr>
          <w:p w14:paraId="1DA3F282" w14:textId="77777777" w:rsidR="00E51C00" w:rsidRPr="00B35EC8" w:rsidRDefault="00E51C00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359B3148" w14:textId="77777777" w:rsidR="00E51C00" w:rsidRPr="00B35EC8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00" w:rsidRPr="00B35EC8" w14:paraId="2573BCF6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2A5B8257" w14:textId="34E4C67D" w:rsidR="00E51C00" w:rsidRPr="00B35EC8" w:rsidRDefault="00E31D01" w:rsidP="00664D6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Type in</w:t>
            </w:r>
            <w:r w:rsidR="003D0D7D" w:rsidRPr="00B35EC8">
              <w:rPr>
                <w:rFonts w:ascii="Times New Roman" w:hAnsi="Times New Roman" w:cs="Times New Roman"/>
                <w:sz w:val="24"/>
                <w:szCs w:val="24"/>
              </w:rPr>
              <w:t xml:space="preserve"> cell C4 place .25</w:t>
            </w:r>
          </w:p>
        </w:tc>
        <w:tc>
          <w:tcPr>
            <w:tcW w:w="1080" w:type="dxa"/>
            <w:vAlign w:val="center"/>
          </w:tcPr>
          <w:p w14:paraId="13A419A0" w14:textId="77777777" w:rsidR="00E51C00" w:rsidRPr="00B35EC8" w:rsidRDefault="003D0D7D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1977D6AF" w14:textId="77777777" w:rsidR="00E51C00" w:rsidRPr="00B35EC8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00" w:rsidRPr="00B35EC8" w14:paraId="0DDE4094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6424E47C" w14:textId="33FCEBC3" w:rsidR="00E51C00" w:rsidRPr="00B35EC8" w:rsidRDefault="00E31D01" w:rsidP="00C56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Information shown in picture typed correctly</w:t>
            </w:r>
          </w:p>
        </w:tc>
        <w:tc>
          <w:tcPr>
            <w:tcW w:w="1080" w:type="dxa"/>
            <w:vAlign w:val="center"/>
          </w:tcPr>
          <w:p w14:paraId="765E4EF2" w14:textId="77777777" w:rsidR="00E51C00" w:rsidRPr="00B35EC8" w:rsidRDefault="00C56229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0" w:type="dxa"/>
            <w:vAlign w:val="center"/>
          </w:tcPr>
          <w:p w14:paraId="1B079B51" w14:textId="77777777" w:rsidR="00E51C00" w:rsidRPr="00B35EC8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00" w:rsidRPr="00B35EC8" w14:paraId="63FCB0A6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2260328D" w14:textId="0294442C" w:rsidR="00E51C00" w:rsidRPr="00B35EC8" w:rsidRDefault="00C56229" w:rsidP="00E31D0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Insert 5 new rows at A1</w:t>
            </w:r>
            <w:r w:rsidR="00E31D01" w:rsidRPr="00B35E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vAlign w:val="center"/>
          </w:tcPr>
          <w:p w14:paraId="5F801B52" w14:textId="77777777" w:rsidR="00E51C00" w:rsidRPr="00B35EC8" w:rsidRDefault="00E51C00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50A4F94C" w14:textId="77777777" w:rsidR="00E51C00" w:rsidRPr="00B35EC8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00" w:rsidRPr="00B35EC8" w14:paraId="1E3CF2AD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7011BA8D" w14:textId="6075F66A" w:rsidR="00E51C00" w:rsidRPr="00B35EC8" w:rsidRDefault="00C56229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 xml:space="preserve">Enter the 5 new sales personnel </w:t>
            </w:r>
            <w:r w:rsidR="00E31D01" w:rsidRPr="00B35EC8">
              <w:rPr>
                <w:rFonts w:ascii="Times New Roman" w:hAnsi="Times New Roman" w:cs="Times New Roman"/>
                <w:sz w:val="24"/>
                <w:szCs w:val="24"/>
              </w:rPr>
              <w:t>information starting in cell A16</w:t>
            </w:r>
          </w:p>
        </w:tc>
        <w:tc>
          <w:tcPr>
            <w:tcW w:w="1080" w:type="dxa"/>
            <w:vAlign w:val="center"/>
          </w:tcPr>
          <w:p w14:paraId="732EA2CA" w14:textId="77777777" w:rsidR="00E51C00" w:rsidRPr="00B35EC8" w:rsidRDefault="00C56229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14:paraId="5F280B0E" w14:textId="77777777" w:rsidR="00E51C00" w:rsidRPr="00B35EC8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00" w:rsidRPr="00B35EC8" w14:paraId="03D495E2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2336A17A" w14:textId="018D8DFD" w:rsidR="00E51C00" w:rsidRPr="00B35EC8" w:rsidRDefault="00C32FBB" w:rsidP="00992B1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In cell D7, insert a formula that calculates the sales commission in C4 and fill down to D20</w:t>
            </w:r>
          </w:p>
        </w:tc>
        <w:tc>
          <w:tcPr>
            <w:tcW w:w="1080" w:type="dxa"/>
            <w:vAlign w:val="center"/>
          </w:tcPr>
          <w:p w14:paraId="01DD9BDE" w14:textId="4FA0492E" w:rsidR="00E51C00" w:rsidRPr="00B35EC8" w:rsidRDefault="00C32FBB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14:paraId="2DB13F42" w14:textId="77777777" w:rsidR="00E51C00" w:rsidRPr="00B35EC8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00" w:rsidRPr="00B35EC8" w14:paraId="15090AB5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0D86AD7C" w14:textId="2C149FB2" w:rsidR="00E51C00" w:rsidRPr="00B35EC8" w:rsidRDefault="00C32FBB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Copy and fill this formula to cells F7:F20 and H7:H20.</w:t>
            </w:r>
          </w:p>
        </w:tc>
        <w:tc>
          <w:tcPr>
            <w:tcW w:w="1080" w:type="dxa"/>
            <w:vAlign w:val="center"/>
          </w:tcPr>
          <w:p w14:paraId="02BA323C" w14:textId="50D244BA" w:rsidR="00E51C00" w:rsidRPr="00B35EC8" w:rsidRDefault="00C32FBB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14:paraId="3C25E683" w14:textId="77777777" w:rsidR="00E51C00" w:rsidRPr="00B35EC8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00" w:rsidRPr="00B35EC8" w14:paraId="405E65F9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625B6766" w14:textId="77777777" w:rsidR="00E51C00" w:rsidRPr="00B35EC8" w:rsidRDefault="00C56229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Place a formula in Cell I8 that calculates the total amount of commission each sales person eared for the three months and fill this formula down to I21</w:t>
            </w:r>
          </w:p>
        </w:tc>
        <w:tc>
          <w:tcPr>
            <w:tcW w:w="1080" w:type="dxa"/>
            <w:vAlign w:val="center"/>
          </w:tcPr>
          <w:p w14:paraId="679AB202" w14:textId="77777777" w:rsidR="00E51C00" w:rsidRPr="00B35EC8" w:rsidRDefault="00C56229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14:paraId="34ABDD87" w14:textId="77777777" w:rsidR="00E51C00" w:rsidRPr="00B35EC8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00" w:rsidRPr="00B35EC8" w14:paraId="4E3FC98E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007AEACF" w14:textId="541D1EB9" w:rsidR="00E51C00" w:rsidRPr="00B35EC8" w:rsidRDefault="00C32FBB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Insert a formula in cell D22 that calculates the average sales commission for the month and copy to cells F22 and H22</w:t>
            </w:r>
          </w:p>
        </w:tc>
        <w:tc>
          <w:tcPr>
            <w:tcW w:w="1080" w:type="dxa"/>
            <w:vAlign w:val="center"/>
          </w:tcPr>
          <w:p w14:paraId="068EC984" w14:textId="06C542DE" w:rsidR="00E51C00" w:rsidRPr="00B35EC8" w:rsidRDefault="00C32FBB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14:paraId="2ED576EA" w14:textId="77777777" w:rsidR="00E51C00" w:rsidRPr="00B35EC8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00" w:rsidRPr="00B35EC8" w14:paraId="733456D1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4CEE6612" w14:textId="7E9CE4D0" w:rsidR="00E51C00" w:rsidRPr="00B35EC8" w:rsidRDefault="00C32FBB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Insert a formula in cell D22 that calculates the average sales commission for the month and copy to cells F22 and H22</w:t>
            </w:r>
          </w:p>
        </w:tc>
        <w:tc>
          <w:tcPr>
            <w:tcW w:w="1080" w:type="dxa"/>
            <w:vAlign w:val="center"/>
          </w:tcPr>
          <w:p w14:paraId="70CEABC2" w14:textId="39005355" w:rsidR="00E51C00" w:rsidRPr="00B35EC8" w:rsidRDefault="00C32FBB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14:paraId="43A02EE8" w14:textId="77777777" w:rsidR="00E51C00" w:rsidRPr="00B35EC8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00" w:rsidRPr="00B35EC8" w14:paraId="02709213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39F37647" w14:textId="3AB37D28" w:rsidR="00E51C00" w:rsidRPr="00B35EC8" w:rsidRDefault="00C32FBB" w:rsidP="00992B1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Insert a formula in cell D24 that calculates the lowest sales commission for the month and copy to cells F24 and H24</w:t>
            </w:r>
          </w:p>
        </w:tc>
        <w:tc>
          <w:tcPr>
            <w:tcW w:w="1080" w:type="dxa"/>
            <w:vAlign w:val="center"/>
          </w:tcPr>
          <w:p w14:paraId="4C0D606D" w14:textId="35BFB488" w:rsidR="00E51C00" w:rsidRPr="00B35EC8" w:rsidRDefault="00C32FBB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14:paraId="38391F3F" w14:textId="77777777" w:rsidR="00E51C00" w:rsidRPr="00B35EC8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00" w:rsidRPr="00B35EC8" w14:paraId="6F611D3F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33A0A2BE" w14:textId="2361F77F" w:rsidR="00E51C00" w:rsidRPr="00B35EC8" w:rsidRDefault="00C32FBB" w:rsidP="00992B1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Insert a formula in cell D25 that calculates the highest sales commission for the month and copy to cells F25 and H25</w:t>
            </w:r>
          </w:p>
        </w:tc>
        <w:tc>
          <w:tcPr>
            <w:tcW w:w="1080" w:type="dxa"/>
            <w:vAlign w:val="center"/>
          </w:tcPr>
          <w:p w14:paraId="34902393" w14:textId="0447C997" w:rsidR="00E51C00" w:rsidRPr="00B35EC8" w:rsidRDefault="00C32FBB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14:paraId="18B19300" w14:textId="77777777" w:rsidR="00E51C00" w:rsidRPr="00B35EC8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B16" w:rsidRPr="00B35EC8" w14:paraId="3E367DDE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0A7CEC7A" w14:textId="2D2C6D26" w:rsidR="00992B16" w:rsidRPr="00B35EC8" w:rsidRDefault="00C32FBB" w:rsidP="00992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 xml:space="preserve">Print a copy of the worksheet with gridlines, adjust column widths to </w:t>
            </w: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t>make all data visible</w:t>
            </w:r>
          </w:p>
        </w:tc>
        <w:tc>
          <w:tcPr>
            <w:tcW w:w="1080" w:type="dxa"/>
            <w:vAlign w:val="center"/>
          </w:tcPr>
          <w:p w14:paraId="7588CDE6" w14:textId="77777777" w:rsidR="00992B16" w:rsidRPr="00B35EC8" w:rsidRDefault="00992B16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1C4FD8A2" w14:textId="77777777" w:rsidR="00992B16" w:rsidRPr="00B35EC8" w:rsidRDefault="00992B16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00" w:rsidRPr="00B35EC8" w14:paraId="0855BC5E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280407FE" w14:textId="27858654" w:rsidR="00E51C00" w:rsidRPr="00B35EC8" w:rsidRDefault="00C32FBB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 xml:space="preserve">Print a copy of the worksheet with gridlines, adjust column widths to make all data visible with the </w:t>
            </w: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t>formulas showing</w:t>
            </w: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3DB35678" w14:textId="77777777" w:rsidR="00E51C00" w:rsidRPr="00B35EC8" w:rsidRDefault="00992B16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2409001A" w14:textId="77777777" w:rsidR="00E51C00" w:rsidRPr="00B35EC8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C00" w:rsidRPr="00B35EC8" w14:paraId="516B08E7" w14:textId="77777777" w:rsidTr="00992B16">
        <w:trPr>
          <w:trHeight w:val="360"/>
        </w:trPr>
        <w:tc>
          <w:tcPr>
            <w:tcW w:w="8640" w:type="dxa"/>
            <w:vAlign w:val="center"/>
          </w:tcPr>
          <w:p w14:paraId="5C280A3C" w14:textId="77777777" w:rsidR="00E51C00" w:rsidRPr="00B35EC8" w:rsidRDefault="00E51C00" w:rsidP="005E0CF3">
            <w:pPr>
              <w:ind w:left="72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t>Subtotal</w:t>
            </w:r>
          </w:p>
        </w:tc>
        <w:tc>
          <w:tcPr>
            <w:tcW w:w="1080" w:type="dxa"/>
            <w:vAlign w:val="center"/>
          </w:tcPr>
          <w:p w14:paraId="071D8075" w14:textId="77777777" w:rsidR="00E51C00" w:rsidRPr="00B35EC8" w:rsidRDefault="00992B16" w:rsidP="005E0CF3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B35EC8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170</w:t>
            </w: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11D5C81F" w14:textId="77777777" w:rsidR="00E51C00" w:rsidRPr="00B35EC8" w:rsidRDefault="00E51C00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41763D" w14:textId="6640C6DB" w:rsidR="001964AD" w:rsidRDefault="001964AD" w:rsidP="001964AD">
      <w:pPr>
        <w:rPr>
          <w:rFonts w:ascii="Times New Roman" w:hAnsi="Times New Roman" w:cs="Times New Roman"/>
          <w:b/>
          <w:sz w:val="24"/>
          <w:szCs w:val="24"/>
        </w:rPr>
      </w:pPr>
    </w:p>
    <w:p w14:paraId="5E19AE3A" w14:textId="640E204E" w:rsidR="00B35EC8" w:rsidRDefault="00B35EC8" w:rsidP="001964AD">
      <w:pPr>
        <w:rPr>
          <w:rFonts w:ascii="Times New Roman" w:hAnsi="Times New Roman" w:cs="Times New Roman"/>
          <w:b/>
          <w:sz w:val="24"/>
          <w:szCs w:val="24"/>
        </w:rPr>
      </w:pPr>
    </w:p>
    <w:p w14:paraId="0CFA3C63" w14:textId="6E15A3CD" w:rsidR="00B35EC8" w:rsidRDefault="00B35EC8" w:rsidP="001964AD">
      <w:pPr>
        <w:rPr>
          <w:rFonts w:ascii="Times New Roman" w:hAnsi="Times New Roman" w:cs="Times New Roman"/>
          <w:b/>
          <w:sz w:val="24"/>
          <w:szCs w:val="24"/>
        </w:rPr>
      </w:pPr>
    </w:p>
    <w:p w14:paraId="4F39F3A5" w14:textId="5FD531C2" w:rsidR="00B35EC8" w:rsidRDefault="00B35EC8" w:rsidP="001964AD">
      <w:pPr>
        <w:rPr>
          <w:rFonts w:ascii="Times New Roman" w:hAnsi="Times New Roman" w:cs="Times New Roman"/>
          <w:b/>
          <w:sz w:val="24"/>
          <w:szCs w:val="24"/>
        </w:rPr>
      </w:pPr>
    </w:p>
    <w:p w14:paraId="10E2CF7F" w14:textId="4FA04E28" w:rsidR="00B35EC8" w:rsidRDefault="00B35EC8" w:rsidP="001964AD">
      <w:pPr>
        <w:rPr>
          <w:rFonts w:ascii="Times New Roman" w:hAnsi="Times New Roman" w:cs="Times New Roman"/>
          <w:b/>
          <w:sz w:val="24"/>
          <w:szCs w:val="24"/>
        </w:rPr>
      </w:pPr>
    </w:p>
    <w:p w14:paraId="53E322FB" w14:textId="25D26222" w:rsidR="00B35EC8" w:rsidRDefault="00B35EC8" w:rsidP="001964AD">
      <w:pPr>
        <w:rPr>
          <w:rFonts w:ascii="Times New Roman" w:hAnsi="Times New Roman" w:cs="Times New Roman"/>
          <w:b/>
          <w:sz w:val="24"/>
          <w:szCs w:val="24"/>
        </w:rPr>
      </w:pPr>
    </w:p>
    <w:p w14:paraId="130B8021" w14:textId="0DC4FF31" w:rsidR="00B35EC8" w:rsidRDefault="00B35EC8" w:rsidP="001964AD">
      <w:pPr>
        <w:rPr>
          <w:rFonts w:ascii="Times New Roman" w:hAnsi="Times New Roman" w:cs="Times New Roman"/>
          <w:b/>
          <w:sz w:val="24"/>
          <w:szCs w:val="24"/>
        </w:rPr>
      </w:pPr>
    </w:p>
    <w:p w14:paraId="597EAB34" w14:textId="77777777" w:rsidR="00B35EC8" w:rsidRPr="00B35EC8" w:rsidRDefault="00B35EC8" w:rsidP="001964A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8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0"/>
        <w:gridCol w:w="1350"/>
        <w:gridCol w:w="1260"/>
      </w:tblGrid>
      <w:tr w:rsidR="003D0D7D" w:rsidRPr="00B35EC8" w14:paraId="22F9CCA7" w14:textId="77777777" w:rsidTr="005E0CF3">
        <w:trPr>
          <w:trHeight w:val="360"/>
        </w:trPr>
        <w:tc>
          <w:tcPr>
            <w:tcW w:w="8370" w:type="dxa"/>
            <w:shd w:val="clear" w:color="auto" w:fill="D9D9D9"/>
            <w:vAlign w:val="center"/>
          </w:tcPr>
          <w:p w14:paraId="7461C059" w14:textId="77777777" w:rsidR="003D0D7D" w:rsidRPr="00B35EC8" w:rsidRDefault="003D0D7D" w:rsidP="003D0D7D">
            <w:pPr>
              <w:tabs>
                <w:tab w:val="left" w:pos="2190"/>
              </w:tabs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t>Job 2 (Formatting worksheet)</w:t>
            </w:r>
          </w:p>
        </w:tc>
        <w:tc>
          <w:tcPr>
            <w:tcW w:w="1350" w:type="dxa"/>
            <w:shd w:val="clear" w:color="auto" w:fill="D9D9D9"/>
            <w:vAlign w:val="center"/>
          </w:tcPr>
          <w:p w14:paraId="651D0D64" w14:textId="77777777" w:rsidR="003D0D7D" w:rsidRPr="00B35EC8" w:rsidRDefault="003D0D7D" w:rsidP="005E0CF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2697A74C" w14:textId="77777777" w:rsidR="003D0D7D" w:rsidRPr="00B35EC8" w:rsidRDefault="003D0D7D" w:rsidP="005E0CF3">
            <w:pPr>
              <w:ind w:firstLine="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t>Points Earned</w:t>
            </w:r>
          </w:p>
        </w:tc>
      </w:tr>
      <w:tr w:rsidR="003D0D7D" w:rsidRPr="00B35EC8" w14:paraId="2FA93BB0" w14:textId="77777777" w:rsidTr="005E0CF3">
        <w:trPr>
          <w:trHeight w:val="360"/>
        </w:trPr>
        <w:tc>
          <w:tcPr>
            <w:tcW w:w="8370" w:type="dxa"/>
            <w:vAlign w:val="center"/>
          </w:tcPr>
          <w:p w14:paraId="642CE56D" w14:textId="65D320DD" w:rsidR="003D0D7D" w:rsidRPr="00B35EC8" w:rsidRDefault="00B35EC8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Member ID</w:t>
            </w:r>
            <w:r w:rsidR="003D0D7D" w:rsidRPr="00B35EC8">
              <w:rPr>
                <w:rFonts w:ascii="Times New Roman" w:hAnsi="Times New Roman" w:cs="Times New Roman"/>
                <w:sz w:val="24"/>
                <w:szCs w:val="24"/>
              </w:rPr>
              <w:t xml:space="preserve"> and Job # in right section of footer</w:t>
            </w:r>
          </w:p>
        </w:tc>
        <w:tc>
          <w:tcPr>
            <w:tcW w:w="1350" w:type="dxa"/>
            <w:vAlign w:val="center"/>
          </w:tcPr>
          <w:p w14:paraId="296A80BC" w14:textId="77777777" w:rsidR="003D0D7D" w:rsidRPr="00B35EC8" w:rsidRDefault="003D0D7D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14:paraId="75D9629E" w14:textId="77777777" w:rsidR="003D0D7D" w:rsidRPr="00B35EC8" w:rsidRDefault="003D0D7D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7D" w:rsidRPr="00B35EC8" w14:paraId="20F3CAF7" w14:textId="77777777" w:rsidTr="005E0CF3">
        <w:trPr>
          <w:trHeight w:val="360"/>
        </w:trPr>
        <w:tc>
          <w:tcPr>
            <w:tcW w:w="8370" w:type="dxa"/>
            <w:vAlign w:val="center"/>
          </w:tcPr>
          <w:p w14:paraId="114BB7D6" w14:textId="77777777" w:rsidR="003D0D7D" w:rsidRPr="00B35EC8" w:rsidRDefault="00F56242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Merge and center A1 through I1</w:t>
            </w:r>
          </w:p>
        </w:tc>
        <w:tc>
          <w:tcPr>
            <w:tcW w:w="1350" w:type="dxa"/>
            <w:vAlign w:val="center"/>
          </w:tcPr>
          <w:p w14:paraId="20D85354" w14:textId="77777777" w:rsidR="003D0D7D" w:rsidRPr="00B35EC8" w:rsidRDefault="00F56242" w:rsidP="00F56242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2601750A" w14:textId="77777777" w:rsidR="003D0D7D" w:rsidRPr="00B35EC8" w:rsidRDefault="003D0D7D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7D" w:rsidRPr="00B35EC8" w14:paraId="2BE2352D" w14:textId="77777777" w:rsidTr="005E0CF3">
        <w:trPr>
          <w:trHeight w:val="360"/>
        </w:trPr>
        <w:tc>
          <w:tcPr>
            <w:tcW w:w="8370" w:type="dxa"/>
            <w:vAlign w:val="center"/>
          </w:tcPr>
          <w:p w14:paraId="43BE2066" w14:textId="77777777" w:rsidR="003D0D7D" w:rsidRPr="00B35EC8" w:rsidRDefault="00F56242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Merge and center the subtitle A2 through I2</w:t>
            </w:r>
          </w:p>
        </w:tc>
        <w:tc>
          <w:tcPr>
            <w:tcW w:w="1350" w:type="dxa"/>
            <w:vAlign w:val="center"/>
          </w:tcPr>
          <w:p w14:paraId="6FEDCB82" w14:textId="77777777" w:rsidR="003D0D7D" w:rsidRPr="00B35EC8" w:rsidRDefault="003D0D7D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10A52DFE" w14:textId="77777777" w:rsidR="003D0D7D" w:rsidRPr="00B35EC8" w:rsidRDefault="003D0D7D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7D" w:rsidRPr="00B35EC8" w14:paraId="565149BD" w14:textId="77777777" w:rsidTr="005E0CF3">
        <w:trPr>
          <w:trHeight w:val="360"/>
        </w:trPr>
        <w:tc>
          <w:tcPr>
            <w:tcW w:w="8370" w:type="dxa"/>
            <w:vAlign w:val="center"/>
          </w:tcPr>
          <w:p w14:paraId="201ED944" w14:textId="77777777" w:rsidR="003D0D7D" w:rsidRPr="00B35EC8" w:rsidRDefault="00F56242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Format both the title and subtitle to a title cell style</w:t>
            </w:r>
          </w:p>
        </w:tc>
        <w:tc>
          <w:tcPr>
            <w:tcW w:w="1350" w:type="dxa"/>
            <w:vAlign w:val="center"/>
          </w:tcPr>
          <w:p w14:paraId="5A81B7FB" w14:textId="77777777" w:rsidR="003D0D7D" w:rsidRPr="00B35EC8" w:rsidRDefault="00F56242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14:paraId="3D7BED74" w14:textId="77777777" w:rsidR="003D0D7D" w:rsidRPr="00B35EC8" w:rsidRDefault="003D0D7D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7D" w:rsidRPr="00B35EC8" w14:paraId="148D7B45" w14:textId="77777777" w:rsidTr="005E0CF3">
        <w:trPr>
          <w:trHeight w:val="360"/>
        </w:trPr>
        <w:tc>
          <w:tcPr>
            <w:tcW w:w="8370" w:type="dxa"/>
            <w:vAlign w:val="center"/>
          </w:tcPr>
          <w:p w14:paraId="0786C642" w14:textId="626E6443" w:rsidR="003D0D7D" w:rsidRPr="00B35EC8" w:rsidRDefault="00C32FBB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Insert the image of the table set on the left of the title and subtitle. Format this image to a height of .77” and width of 1.19”.</w:t>
            </w:r>
          </w:p>
        </w:tc>
        <w:tc>
          <w:tcPr>
            <w:tcW w:w="1350" w:type="dxa"/>
            <w:vAlign w:val="center"/>
          </w:tcPr>
          <w:p w14:paraId="58708959" w14:textId="77777777" w:rsidR="003D0D7D" w:rsidRPr="00B35EC8" w:rsidRDefault="00F56242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7051FE16" w14:textId="77777777" w:rsidR="003D0D7D" w:rsidRPr="00B35EC8" w:rsidRDefault="003D0D7D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7D" w:rsidRPr="00B35EC8" w14:paraId="0405A8D0" w14:textId="77777777" w:rsidTr="005E0CF3">
        <w:trPr>
          <w:trHeight w:val="360"/>
        </w:trPr>
        <w:tc>
          <w:tcPr>
            <w:tcW w:w="8370" w:type="dxa"/>
            <w:vAlign w:val="center"/>
          </w:tcPr>
          <w:p w14:paraId="12BEC17D" w14:textId="77777777" w:rsidR="003D0D7D" w:rsidRPr="00B35EC8" w:rsidRDefault="00F56242" w:rsidP="00F562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Format the image with picture style “drop shadow rectangle”</w:t>
            </w:r>
          </w:p>
        </w:tc>
        <w:tc>
          <w:tcPr>
            <w:tcW w:w="1350" w:type="dxa"/>
            <w:vAlign w:val="center"/>
          </w:tcPr>
          <w:p w14:paraId="3B118D76" w14:textId="77777777" w:rsidR="003D0D7D" w:rsidRPr="00B35EC8" w:rsidRDefault="003D0D7D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2B6CB26C" w14:textId="77777777" w:rsidR="003D0D7D" w:rsidRPr="00B35EC8" w:rsidRDefault="003D0D7D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7D" w:rsidRPr="00B35EC8" w14:paraId="5BD4E4A8" w14:textId="77777777" w:rsidTr="005E0CF3">
        <w:trPr>
          <w:trHeight w:val="360"/>
        </w:trPr>
        <w:tc>
          <w:tcPr>
            <w:tcW w:w="8370" w:type="dxa"/>
            <w:vAlign w:val="center"/>
          </w:tcPr>
          <w:p w14:paraId="6829E34A" w14:textId="77777777" w:rsidR="003D0D7D" w:rsidRPr="00B35EC8" w:rsidRDefault="00F56242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Format cell C4 to a percentage</w:t>
            </w:r>
          </w:p>
        </w:tc>
        <w:tc>
          <w:tcPr>
            <w:tcW w:w="1350" w:type="dxa"/>
            <w:vAlign w:val="center"/>
          </w:tcPr>
          <w:p w14:paraId="2A0182C6" w14:textId="77777777" w:rsidR="003D0D7D" w:rsidRPr="00B35EC8" w:rsidRDefault="003D0D7D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1702A732" w14:textId="77777777" w:rsidR="003D0D7D" w:rsidRPr="00B35EC8" w:rsidRDefault="003D0D7D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7D" w:rsidRPr="00B35EC8" w14:paraId="499C7112" w14:textId="77777777" w:rsidTr="005E0CF3">
        <w:trPr>
          <w:trHeight w:val="360"/>
        </w:trPr>
        <w:tc>
          <w:tcPr>
            <w:tcW w:w="8370" w:type="dxa"/>
            <w:vAlign w:val="center"/>
          </w:tcPr>
          <w:p w14:paraId="1154E36A" w14:textId="7CA35FE6" w:rsidR="003D0D7D" w:rsidRPr="00B35EC8" w:rsidRDefault="00F56242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 xml:space="preserve">Add </w:t>
            </w:r>
            <w:r w:rsidR="00C32FBB" w:rsidRPr="00B35EC8">
              <w:rPr>
                <w:rFonts w:ascii="Times New Roman" w:hAnsi="Times New Roman" w:cs="Times New Roman"/>
                <w:sz w:val="24"/>
                <w:szCs w:val="24"/>
              </w:rPr>
              <w:t>a border to the bottom of fro A6 to I6</w:t>
            </w:r>
          </w:p>
        </w:tc>
        <w:tc>
          <w:tcPr>
            <w:tcW w:w="1350" w:type="dxa"/>
            <w:vAlign w:val="center"/>
          </w:tcPr>
          <w:p w14:paraId="00A51FF2" w14:textId="77777777" w:rsidR="003D0D7D" w:rsidRPr="00B35EC8" w:rsidRDefault="003D0D7D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59C7307F" w14:textId="77777777" w:rsidR="003D0D7D" w:rsidRPr="00B35EC8" w:rsidRDefault="003D0D7D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7D" w:rsidRPr="00B35EC8" w14:paraId="0187E2F6" w14:textId="77777777" w:rsidTr="005E0CF3">
        <w:trPr>
          <w:trHeight w:val="360"/>
        </w:trPr>
        <w:tc>
          <w:tcPr>
            <w:tcW w:w="8370" w:type="dxa"/>
            <w:vAlign w:val="center"/>
          </w:tcPr>
          <w:p w14:paraId="11AAAB4A" w14:textId="22DBA9A8" w:rsidR="003D0D7D" w:rsidRPr="00B35EC8" w:rsidRDefault="00591B15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Add a double border style on the right side of cells D6:D20, F6:F20, and H6:H20</w:t>
            </w:r>
          </w:p>
        </w:tc>
        <w:tc>
          <w:tcPr>
            <w:tcW w:w="1350" w:type="dxa"/>
            <w:vAlign w:val="center"/>
          </w:tcPr>
          <w:p w14:paraId="5B79F100" w14:textId="574AEF3A" w:rsidR="003D0D7D" w:rsidRPr="00B35EC8" w:rsidRDefault="00591B15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  <w:vAlign w:val="center"/>
          </w:tcPr>
          <w:p w14:paraId="701F72E6" w14:textId="77777777" w:rsidR="003D0D7D" w:rsidRPr="00B35EC8" w:rsidRDefault="003D0D7D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7D" w:rsidRPr="00B35EC8" w14:paraId="28AB248C" w14:textId="77777777" w:rsidTr="005E0CF3">
        <w:trPr>
          <w:trHeight w:val="360"/>
        </w:trPr>
        <w:tc>
          <w:tcPr>
            <w:tcW w:w="8370" w:type="dxa"/>
            <w:vAlign w:val="center"/>
          </w:tcPr>
          <w:p w14:paraId="3AEE7C7E" w14:textId="261903C0" w:rsidR="003D0D7D" w:rsidRPr="00B35EC8" w:rsidRDefault="00591B15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Format C7:I20, D22:D25, F22:F25, and H22:H25 as currency with 2 decimal places</w:t>
            </w:r>
          </w:p>
        </w:tc>
        <w:tc>
          <w:tcPr>
            <w:tcW w:w="1350" w:type="dxa"/>
            <w:vAlign w:val="center"/>
          </w:tcPr>
          <w:p w14:paraId="6A2ABC5F" w14:textId="6F74F28F" w:rsidR="003D0D7D" w:rsidRPr="00B35EC8" w:rsidRDefault="00591B15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14:paraId="0489771C" w14:textId="77777777" w:rsidR="003D0D7D" w:rsidRPr="00B35EC8" w:rsidRDefault="003D0D7D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7D" w:rsidRPr="00B35EC8" w14:paraId="2857DE3E" w14:textId="77777777" w:rsidTr="005E0CF3">
        <w:trPr>
          <w:trHeight w:val="360"/>
        </w:trPr>
        <w:tc>
          <w:tcPr>
            <w:tcW w:w="8370" w:type="dxa"/>
            <w:vAlign w:val="center"/>
          </w:tcPr>
          <w:p w14:paraId="3B5CADD2" w14:textId="77777777" w:rsidR="003D0D7D" w:rsidRPr="00B35EC8" w:rsidRDefault="00F56242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Sort the data on Sales Persons last name column in alphabetical order</w:t>
            </w:r>
          </w:p>
        </w:tc>
        <w:tc>
          <w:tcPr>
            <w:tcW w:w="1350" w:type="dxa"/>
            <w:vAlign w:val="center"/>
          </w:tcPr>
          <w:p w14:paraId="6D8520A3" w14:textId="77777777" w:rsidR="003D0D7D" w:rsidRPr="00B35EC8" w:rsidRDefault="00F56242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14:paraId="2741F4C5" w14:textId="77777777" w:rsidR="003D0D7D" w:rsidRPr="00B35EC8" w:rsidRDefault="003D0D7D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7D" w:rsidRPr="00B35EC8" w14:paraId="26E1E568" w14:textId="77777777" w:rsidTr="005E0CF3">
        <w:trPr>
          <w:trHeight w:val="360"/>
        </w:trPr>
        <w:tc>
          <w:tcPr>
            <w:tcW w:w="8370" w:type="dxa"/>
            <w:vAlign w:val="center"/>
          </w:tcPr>
          <w:p w14:paraId="4BE5DAB1" w14:textId="61332B09" w:rsidR="003D0D7D" w:rsidRPr="00B35EC8" w:rsidRDefault="00F56242" w:rsidP="00591B1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 xml:space="preserve">Print out the </w:t>
            </w:r>
            <w:r w:rsidR="00591B15" w:rsidRPr="00B35EC8">
              <w:rPr>
                <w:rFonts w:ascii="Times New Roman" w:hAnsi="Times New Roman" w:cs="Times New Roman"/>
                <w:sz w:val="24"/>
                <w:szCs w:val="24"/>
              </w:rPr>
              <w:t>formatted spreadsheet</w:t>
            </w:r>
          </w:p>
        </w:tc>
        <w:tc>
          <w:tcPr>
            <w:tcW w:w="1350" w:type="dxa"/>
            <w:vAlign w:val="center"/>
          </w:tcPr>
          <w:p w14:paraId="4C0390CB" w14:textId="77777777" w:rsidR="003D0D7D" w:rsidRPr="00B35EC8" w:rsidRDefault="003D0D7D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3FD69A15" w14:textId="77777777" w:rsidR="003D0D7D" w:rsidRPr="00B35EC8" w:rsidRDefault="003D0D7D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242" w:rsidRPr="00B35EC8" w14:paraId="46CA4742" w14:textId="77777777" w:rsidTr="005E0CF3">
        <w:trPr>
          <w:trHeight w:val="360"/>
        </w:trPr>
        <w:tc>
          <w:tcPr>
            <w:tcW w:w="8370" w:type="dxa"/>
            <w:vAlign w:val="center"/>
          </w:tcPr>
          <w:p w14:paraId="432A8F16" w14:textId="77777777" w:rsidR="00F56242" w:rsidRPr="00B35EC8" w:rsidRDefault="00F56242" w:rsidP="00F56242">
            <w:pPr>
              <w:ind w:left="72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t>Subtotal</w:t>
            </w:r>
          </w:p>
        </w:tc>
        <w:tc>
          <w:tcPr>
            <w:tcW w:w="1350" w:type="dxa"/>
            <w:vAlign w:val="center"/>
          </w:tcPr>
          <w:p w14:paraId="52C023B2" w14:textId="645720DC" w:rsidR="00F56242" w:rsidRPr="00B35EC8" w:rsidRDefault="00591B15" w:rsidP="00F56242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1260" w:type="dxa"/>
            <w:vAlign w:val="center"/>
          </w:tcPr>
          <w:p w14:paraId="3026424D" w14:textId="77777777" w:rsidR="00F56242" w:rsidRPr="00B35EC8" w:rsidRDefault="00F56242" w:rsidP="00F5624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91C8D29" w14:textId="77777777" w:rsidR="00E51C00" w:rsidRPr="00B35EC8" w:rsidRDefault="00E51C00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tbl>
      <w:tblPr>
        <w:tblW w:w="1098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0"/>
        <w:gridCol w:w="1350"/>
        <w:gridCol w:w="1260"/>
      </w:tblGrid>
      <w:tr w:rsidR="00597782" w:rsidRPr="00B35EC8" w14:paraId="76BCE3BA" w14:textId="77777777" w:rsidTr="005E0CF3">
        <w:trPr>
          <w:trHeight w:val="360"/>
        </w:trPr>
        <w:tc>
          <w:tcPr>
            <w:tcW w:w="8370" w:type="dxa"/>
            <w:shd w:val="clear" w:color="auto" w:fill="D9D9D9"/>
            <w:vAlign w:val="center"/>
          </w:tcPr>
          <w:p w14:paraId="37604419" w14:textId="77777777" w:rsidR="00597782" w:rsidRPr="00B35EC8" w:rsidRDefault="00597782" w:rsidP="00597782">
            <w:pPr>
              <w:tabs>
                <w:tab w:val="left" w:pos="2190"/>
              </w:tabs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br w:type="page"/>
            </w: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t>Job 3 (3D Pie Chart)</w:t>
            </w:r>
          </w:p>
        </w:tc>
        <w:tc>
          <w:tcPr>
            <w:tcW w:w="1350" w:type="dxa"/>
            <w:shd w:val="clear" w:color="auto" w:fill="D9D9D9"/>
            <w:vAlign w:val="center"/>
          </w:tcPr>
          <w:p w14:paraId="032143A2" w14:textId="77777777" w:rsidR="00597782" w:rsidRPr="00B35EC8" w:rsidRDefault="00597782" w:rsidP="005E0CF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2E2C5B72" w14:textId="77777777" w:rsidR="00597782" w:rsidRPr="00B35EC8" w:rsidRDefault="00597782" w:rsidP="005E0CF3">
            <w:pPr>
              <w:ind w:firstLine="1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t>Points Earned</w:t>
            </w:r>
          </w:p>
        </w:tc>
      </w:tr>
      <w:tr w:rsidR="00597782" w:rsidRPr="00B35EC8" w14:paraId="53ECD047" w14:textId="77777777" w:rsidTr="005E0CF3">
        <w:trPr>
          <w:trHeight w:val="360"/>
        </w:trPr>
        <w:tc>
          <w:tcPr>
            <w:tcW w:w="8370" w:type="dxa"/>
            <w:vAlign w:val="center"/>
          </w:tcPr>
          <w:p w14:paraId="47795A12" w14:textId="7F0454C7" w:rsidR="00597782" w:rsidRPr="00B35EC8" w:rsidRDefault="00B35EC8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Member ID</w:t>
            </w:r>
            <w:r w:rsidR="00597782" w:rsidRPr="00B35EC8">
              <w:rPr>
                <w:rFonts w:ascii="Times New Roman" w:hAnsi="Times New Roman" w:cs="Times New Roman"/>
                <w:sz w:val="24"/>
                <w:szCs w:val="24"/>
              </w:rPr>
              <w:t xml:space="preserve"> and Job # in right section of footer</w:t>
            </w:r>
          </w:p>
        </w:tc>
        <w:tc>
          <w:tcPr>
            <w:tcW w:w="1350" w:type="dxa"/>
            <w:vAlign w:val="center"/>
          </w:tcPr>
          <w:p w14:paraId="158135FD" w14:textId="77777777" w:rsidR="00597782" w:rsidRPr="00B35EC8" w:rsidRDefault="00597782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14:paraId="1900EF66" w14:textId="77777777" w:rsidR="00597782" w:rsidRPr="00B35EC8" w:rsidRDefault="00597782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D01" w:rsidRPr="00B35EC8" w14:paraId="2371DE6C" w14:textId="77777777" w:rsidTr="005E0CF3">
        <w:trPr>
          <w:trHeight w:val="360"/>
        </w:trPr>
        <w:tc>
          <w:tcPr>
            <w:tcW w:w="8370" w:type="dxa"/>
            <w:vAlign w:val="center"/>
          </w:tcPr>
          <w:p w14:paraId="3EFF24C9" w14:textId="56E26426" w:rsidR="00E31D01" w:rsidRPr="00B35EC8" w:rsidRDefault="00E31D01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Select the chart style 8</w:t>
            </w:r>
          </w:p>
        </w:tc>
        <w:tc>
          <w:tcPr>
            <w:tcW w:w="1350" w:type="dxa"/>
            <w:vAlign w:val="center"/>
          </w:tcPr>
          <w:p w14:paraId="5D33098F" w14:textId="2AB0BC40" w:rsidR="00E31D01" w:rsidRPr="00B35EC8" w:rsidRDefault="00E31D01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0A02AB4A" w14:textId="77777777" w:rsidR="00E31D01" w:rsidRPr="00B35EC8" w:rsidRDefault="00E31D01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D01" w:rsidRPr="00B35EC8" w14:paraId="16FD02F0" w14:textId="77777777" w:rsidTr="005E0CF3">
        <w:trPr>
          <w:trHeight w:val="360"/>
        </w:trPr>
        <w:tc>
          <w:tcPr>
            <w:tcW w:w="8370" w:type="dxa"/>
            <w:vAlign w:val="center"/>
          </w:tcPr>
          <w:p w14:paraId="626E92F9" w14:textId="73728139" w:rsidR="00E31D01" w:rsidRPr="00B35EC8" w:rsidRDefault="00591B15" w:rsidP="00591B1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Title the chart Total Commission Paid in the 1</w:t>
            </w:r>
            <w:r w:rsidRPr="00B35E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 xml:space="preserve"> Quarter to Salesperson</w:t>
            </w:r>
          </w:p>
        </w:tc>
        <w:tc>
          <w:tcPr>
            <w:tcW w:w="1350" w:type="dxa"/>
            <w:vAlign w:val="center"/>
          </w:tcPr>
          <w:p w14:paraId="47094E12" w14:textId="654F4979" w:rsidR="00E31D01" w:rsidRPr="00B35EC8" w:rsidRDefault="00E31D01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4B04ECCB" w14:textId="77777777" w:rsidR="00E31D01" w:rsidRPr="00B35EC8" w:rsidRDefault="00E31D01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D01" w:rsidRPr="00B35EC8" w14:paraId="359518CD" w14:textId="77777777" w:rsidTr="005E0CF3">
        <w:trPr>
          <w:trHeight w:val="360"/>
        </w:trPr>
        <w:tc>
          <w:tcPr>
            <w:tcW w:w="8370" w:type="dxa"/>
            <w:vAlign w:val="center"/>
          </w:tcPr>
          <w:p w14:paraId="036666D7" w14:textId="328C2DB8" w:rsidR="00E31D01" w:rsidRPr="00B35EC8" w:rsidRDefault="00E31D01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Title is Arial Black font size 12</w:t>
            </w:r>
          </w:p>
        </w:tc>
        <w:tc>
          <w:tcPr>
            <w:tcW w:w="1350" w:type="dxa"/>
            <w:vAlign w:val="center"/>
          </w:tcPr>
          <w:p w14:paraId="0A83FBAF" w14:textId="2D9FEBC0" w:rsidR="00E31D01" w:rsidRPr="00B35EC8" w:rsidRDefault="00E31D01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vAlign w:val="center"/>
          </w:tcPr>
          <w:p w14:paraId="045B172F" w14:textId="77777777" w:rsidR="00E31D01" w:rsidRPr="00B35EC8" w:rsidRDefault="00E31D01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D01" w:rsidRPr="00B35EC8" w14:paraId="4A2D7C45" w14:textId="77777777" w:rsidTr="005E0CF3">
        <w:trPr>
          <w:trHeight w:val="360"/>
        </w:trPr>
        <w:tc>
          <w:tcPr>
            <w:tcW w:w="8370" w:type="dxa"/>
            <w:vAlign w:val="center"/>
          </w:tcPr>
          <w:p w14:paraId="33E54930" w14:textId="1032C389" w:rsidR="00E31D01" w:rsidRPr="00B35EC8" w:rsidRDefault="00E31D01" w:rsidP="00073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No legend shown</w:t>
            </w:r>
          </w:p>
        </w:tc>
        <w:tc>
          <w:tcPr>
            <w:tcW w:w="1350" w:type="dxa"/>
            <w:vAlign w:val="center"/>
          </w:tcPr>
          <w:p w14:paraId="7E3592AC" w14:textId="4A55F944" w:rsidR="00E31D01" w:rsidRPr="00B35EC8" w:rsidRDefault="00E31D01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6848C153" w14:textId="77777777" w:rsidR="00E31D01" w:rsidRPr="00B35EC8" w:rsidRDefault="00E31D01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D01" w:rsidRPr="00B35EC8" w14:paraId="4FFA1121" w14:textId="77777777" w:rsidTr="005E0CF3">
        <w:trPr>
          <w:trHeight w:val="360"/>
        </w:trPr>
        <w:tc>
          <w:tcPr>
            <w:tcW w:w="8370" w:type="dxa"/>
            <w:vAlign w:val="center"/>
          </w:tcPr>
          <w:p w14:paraId="66A8FE5B" w14:textId="5BDD6326" w:rsidR="00E31D01" w:rsidRPr="00B35EC8" w:rsidRDefault="00591B15" w:rsidP="00073A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Salesperson shows sale as percentage</w:t>
            </w:r>
          </w:p>
        </w:tc>
        <w:tc>
          <w:tcPr>
            <w:tcW w:w="1350" w:type="dxa"/>
            <w:vAlign w:val="center"/>
          </w:tcPr>
          <w:p w14:paraId="7C32E570" w14:textId="5788046B" w:rsidR="00E31D01" w:rsidRPr="00B35EC8" w:rsidRDefault="00591B15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4798E79B" w14:textId="77777777" w:rsidR="00E31D01" w:rsidRPr="00B35EC8" w:rsidRDefault="00E31D01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D01" w:rsidRPr="00B35EC8" w14:paraId="7D0482DB" w14:textId="77777777" w:rsidTr="005E0CF3">
        <w:trPr>
          <w:trHeight w:val="360"/>
        </w:trPr>
        <w:tc>
          <w:tcPr>
            <w:tcW w:w="8370" w:type="dxa"/>
            <w:vAlign w:val="center"/>
          </w:tcPr>
          <w:p w14:paraId="4E054B37" w14:textId="7E76A4F4" w:rsidR="00E31D01" w:rsidRPr="00B35EC8" w:rsidRDefault="00E31D01" w:rsidP="00073A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Pull out the pie section of the sales person with the largest percentage</w:t>
            </w:r>
          </w:p>
        </w:tc>
        <w:tc>
          <w:tcPr>
            <w:tcW w:w="1350" w:type="dxa"/>
            <w:vAlign w:val="center"/>
          </w:tcPr>
          <w:p w14:paraId="3C236941" w14:textId="15450A2B" w:rsidR="00E31D01" w:rsidRPr="00B35EC8" w:rsidRDefault="00E31D01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3589A826" w14:textId="77777777" w:rsidR="00E31D01" w:rsidRPr="00B35EC8" w:rsidRDefault="00E31D01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D01" w:rsidRPr="00B35EC8" w14:paraId="57689C88" w14:textId="77777777" w:rsidTr="005E0CF3">
        <w:trPr>
          <w:trHeight w:val="360"/>
        </w:trPr>
        <w:tc>
          <w:tcPr>
            <w:tcW w:w="8370" w:type="dxa"/>
            <w:vAlign w:val="center"/>
          </w:tcPr>
          <w:p w14:paraId="311D0F95" w14:textId="70D66E25" w:rsidR="00E31D01" w:rsidRPr="00B35EC8" w:rsidRDefault="00E31D01" w:rsidP="00591B1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Print out the formatted chart in black and white</w:t>
            </w:r>
          </w:p>
        </w:tc>
        <w:tc>
          <w:tcPr>
            <w:tcW w:w="1350" w:type="dxa"/>
            <w:vAlign w:val="center"/>
          </w:tcPr>
          <w:p w14:paraId="42EBA311" w14:textId="328482A6" w:rsidR="00E31D01" w:rsidRPr="00B35EC8" w:rsidRDefault="00E31D01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14:paraId="64DB9824" w14:textId="77777777" w:rsidR="00E31D01" w:rsidRPr="00B35EC8" w:rsidRDefault="00E31D01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D01" w:rsidRPr="00B35EC8" w14:paraId="5EBC44CA" w14:textId="77777777" w:rsidTr="005E0CF3">
        <w:trPr>
          <w:trHeight w:val="360"/>
        </w:trPr>
        <w:tc>
          <w:tcPr>
            <w:tcW w:w="8370" w:type="dxa"/>
            <w:vAlign w:val="center"/>
          </w:tcPr>
          <w:p w14:paraId="6349E61F" w14:textId="09F488D2" w:rsidR="00E31D01" w:rsidRPr="00B35EC8" w:rsidRDefault="00E31D01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t>Subtotal</w:t>
            </w:r>
          </w:p>
        </w:tc>
        <w:tc>
          <w:tcPr>
            <w:tcW w:w="1350" w:type="dxa"/>
            <w:vAlign w:val="center"/>
          </w:tcPr>
          <w:p w14:paraId="250E0F80" w14:textId="59CDBA12" w:rsidR="00E31D01" w:rsidRPr="00B35EC8" w:rsidRDefault="00E31D01" w:rsidP="005E0CF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B35EC8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50</w:t>
            </w: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27756BFB" w14:textId="77777777" w:rsidR="00E31D01" w:rsidRPr="00B35EC8" w:rsidRDefault="00E31D01" w:rsidP="005E0C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D01" w:rsidRPr="00B35EC8" w14:paraId="1DF454AD" w14:textId="77777777" w:rsidTr="005E0CF3">
        <w:trPr>
          <w:trHeight w:val="360"/>
        </w:trPr>
        <w:tc>
          <w:tcPr>
            <w:tcW w:w="8370" w:type="dxa"/>
            <w:vAlign w:val="center"/>
          </w:tcPr>
          <w:p w14:paraId="77A7D398" w14:textId="6E10EAFB" w:rsidR="00E31D01" w:rsidRPr="00B35EC8" w:rsidRDefault="00E31D01" w:rsidP="00F87857">
            <w:pPr>
              <w:ind w:left="72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t>TOTAL POINTS</w:t>
            </w:r>
          </w:p>
        </w:tc>
        <w:tc>
          <w:tcPr>
            <w:tcW w:w="1350" w:type="dxa"/>
            <w:vAlign w:val="center"/>
          </w:tcPr>
          <w:p w14:paraId="7C6D62BB" w14:textId="52D880B3" w:rsidR="00E31D01" w:rsidRPr="00B35EC8" w:rsidRDefault="00364E00" w:rsidP="00364E00">
            <w:pPr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t>310</w:t>
            </w:r>
            <w:r w:rsidR="00E31D01"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E31D01"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=50+125+170 </w:instrText>
            </w:r>
            <w:r w:rsidR="00E31D01" w:rsidRPr="00B35EC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0B718B29" w14:textId="77777777" w:rsidR="00E31D01" w:rsidRPr="00B35EC8" w:rsidRDefault="00E31D01" w:rsidP="00F8785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9E0070" w14:textId="77777777" w:rsidR="00591B15" w:rsidRPr="00B35EC8" w:rsidRDefault="00591B15" w:rsidP="00664D6B">
      <w:pPr>
        <w:rPr>
          <w:rFonts w:ascii="Times New Roman" w:hAnsi="Times New Roman" w:cs="Times New Roman"/>
          <w:b/>
          <w:sz w:val="24"/>
          <w:szCs w:val="24"/>
        </w:rPr>
      </w:pPr>
    </w:p>
    <w:p w14:paraId="29711C66" w14:textId="77777777" w:rsidR="00591B15" w:rsidRPr="00B35EC8" w:rsidRDefault="00591B15" w:rsidP="00664D6B">
      <w:pPr>
        <w:rPr>
          <w:rFonts w:ascii="Times New Roman" w:hAnsi="Times New Roman" w:cs="Times New Roman"/>
          <w:b/>
          <w:sz w:val="24"/>
          <w:szCs w:val="24"/>
        </w:rPr>
      </w:pPr>
    </w:p>
    <w:p w14:paraId="7D9679DA" w14:textId="77777777" w:rsidR="00591B15" w:rsidRPr="00B35EC8" w:rsidRDefault="00591B15" w:rsidP="00664D6B">
      <w:pPr>
        <w:rPr>
          <w:rFonts w:ascii="Times New Roman" w:hAnsi="Times New Roman" w:cs="Times New Roman"/>
          <w:b/>
          <w:sz w:val="24"/>
          <w:szCs w:val="24"/>
        </w:rPr>
      </w:pPr>
    </w:p>
    <w:p w14:paraId="74FFADC3" w14:textId="77777777" w:rsidR="00591B15" w:rsidRPr="00B35EC8" w:rsidRDefault="00591B15" w:rsidP="00664D6B">
      <w:pPr>
        <w:rPr>
          <w:rFonts w:ascii="Times New Roman" w:hAnsi="Times New Roman" w:cs="Times New Roman"/>
          <w:b/>
          <w:sz w:val="24"/>
          <w:szCs w:val="24"/>
        </w:rPr>
      </w:pPr>
    </w:p>
    <w:p w14:paraId="6DEB339A" w14:textId="77777777" w:rsidR="00591B15" w:rsidRPr="00B35EC8" w:rsidRDefault="00591B15" w:rsidP="00664D6B">
      <w:pPr>
        <w:rPr>
          <w:rFonts w:ascii="Times New Roman" w:hAnsi="Times New Roman" w:cs="Times New Roman"/>
          <w:b/>
          <w:sz w:val="24"/>
          <w:szCs w:val="24"/>
        </w:rPr>
      </w:pPr>
    </w:p>
    <w:p w14:paraId="5BEB3352" w14:textId="4BDCFEFE" w:rsidR="00E51C00" w:rsidRPr="00B35EC8" w:rsidRDefault="00E51C00" w:rsidP="00664D6B">
      <w:pPr>
        <w:rPr>
          <w:rFonts w:ascii="Times New Roman" w:hAnsi="Times New Roman" w:cs="Times New Roman"/>
          <w:b/>
          <w:sz w:val="24"/>
          <w:szCs w:val="24"/>
        </w:rPr>
      </w:pPr>
      <w:r w:rsidRPr="00B35EC8">
        <w:rPr>
          <w:rFonts w:ascii="Times New Roman" w:hAnsi="Times New Roman" w:cs="Times New Roman"/>
          <w:b/>
          <w:sz w:val="24"/>
          <w:szCs w:val="24"/>
        </w:rPr>
        <w:lastRenderedPageBreak/>
        <w:t>JOB 1: Create Spreadsheet with Formulas</w:t>
      </w:r>
      <w:r w:rsidR="00664D6B" w:rsidRPr="00B35EC8">
        <w:rPr>
          <w:rFonts w:ascii="Times New Roman" w:hAnsi="Times New Roman" w:cs="Times New Roman"/>
          <w:b/>
          <w:sz w:val="24"/>
          <w:szCs w:val="24"/>
        </w:rPr>
        <w:t xml:space="preserve"> and </w:t>
      </w:r>
      <w:ins w:id="28" w:author="Dawson, John" w:date="2021-07-13T13:53:00Z">
        <w:r w:rsidR="00BF3FAB" w:rsidRPr="00B35EC8">
          <w:rPr>
            <w:rFonts w:ascii="Times New Roman" w:hAnsi="Times New Roman" w:cs="Times New Roman"/>
            <w:b/>
            <w:sz w:val="24"/>
            <w:szCs w:val="24"/>
          </w:rPr>
          <w:t>F</w:t>
        </w:r>
      </w:ins>
      <w:del w:id="29" w:author="Dawson, John" w:date="2021-07-13T13:53:00Z">
        <w:r w:rsidR="00664D6B" w:rsidRPr="00B35EC8" w:rsidDel="00BF3FAB">
          <w:rPr>
            <w:rFonts w:ascii="Times New Roman" w:hAnsi="Times New Roman" w:cs="Times New Roman"/>
            <w:b/>
            <w:sz w:val="24"/>
            <w:szCs w:val="24"/>
          </w:rPr>
          <w:delText>f</w:delText>
        </w:r>
      </w:del>
      <w:r w:rsidR="00664D6B" w:rsidRPr="00B35EC8">
        <w:rPr>
          <w:rFonts w:ascii="Times New Roman" w:hAnsi="Times New Roman" w:cs="Times New Roman"/>
          <w:b/>
          <w:sz w:val="24"/>
          <w:szCs w:val="24"/>
        </w:rPr>
        <w:t>unctions</w:t>
      </w:r>
      <w:r w:rsidRPr="00B35E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4550BAF" w14:textId="25CB9371" w:rsidR="00EB313E" w:rsidRPr="00B35EC8" w:rsidRDefault="00C069B2" w:rsidP="00E51C00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>Set the global options to include the following modifications</w:t>
      </w:r>
      <w:r w:rsidR="00EB313E" w:rsidRPr="00B35EC8">
        <w:rPr>
          <w:rFonts w:ascii="Times New Roman" w:hAnsi="Times New Roman" w:cs="Times New Roman"/>
          <w:sz w:val="24"/>
          <w:szCs w:val="24"/>
        </w:rPr>
        <w:t xml:space="preserve">: Times New Roman, 10pt, Landscape, </w:t>
      </w:r>
      <w:r w:rsidR="00B35EC8">
        <w:rPr>
          <w:rFonts w:ascii="Times New Roman" w:hAnsi="Times New Roman" w:cs="Times New Roman"/>
          <w:sz w:val="24"/>
          <w:szCs w:val="24"/>
        </w:rPr>
        <w:t>c</w:t>
      </w:r>
      <w:r w:rsidR="00EB313E" w:rsidRPr="00B35EC8">
        <w:rPr>
          <w:rFonts w:ascii="Times New Roman" w:hAnsi="Times New Roman" w:cs="Times New Roman"/>
          <w:sz w:val="24"/>
          <w:szCs w:val="24"/>
        </w:rPr>
        <w:t xml:space="preserve">entered </w:t>
      </w:r>
      <w:r w:rsidR="00B35EC8" w:rsidRPr="00B35EC8">
        <w:rPr>
          <w:rFonts w:ascii="Times New Roman" w:hAnsi="Times New Roman" w:cs="Times New Roman"/>
          <w:sz w:val="24"/>
          <w:szCs w:val="24"/>
        </w:rPr>
        <w:t>horizontally</w:t>
      </w:r>
      <w:r w:rsidR="00B35EC8">
        <w:rPr>
          <w:rFonts w:ascii="Times New Roman" w:hAnsi="Times New Roman" w:cs="Times New Roman"/>
          <w:sz w:val="24"/>
          <w:szCs w:val="24"/>
        </w:rPr>
        <w:t xml:space="preserve"> and v</w:t>
      </w:r>
      <w:r w:rsidR="00EB313E" w:rsidRPr="00B35EC8">
        <w:rPr>
          <w:rFonts w:ascii="Times New Roman" w:hAnsi="Times New Roman" w:cs="Times New Roman"/>
          <w:sz w:val="24"/>
          <w:szCs w:val="24"/>
        </w:rPr>
        <w:t xml:space="preserve">ertically, Fit to One Page, and Narrow Margins. </w:t>
      </w:r>
    </w:p>
    <w:p w14:paraId="691CBB1C" w14:textId="1FB8CC12" w:rsidR="00E51C00" w:rsidRPr="00B35EC8" w:rsidRDefault="00EB313E" w:rsidP="00E51C00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 xml:space="preserve">Type the information in cells: </w:t>
      </w:r>
      <w:r w:rsidR="00E51C00" w:rsidRPr="00B35EC8">
        <w:rPr>
          <w:rFonts w:ascii="Times New Roman" w:hAnsi="Times New Roman" w:cs="Times New Roman"/>
          <w:sz w:val="24"/>
          <w:szCs w:val="24"/>
        </w:rPr>
        <w:t xml:space="preserve">A1 </w:t>
      </w:r>
      <w:r w:rsidR="00664D6B" w:rsidRPr="00B35EC8">
        <w:rPr>
          <w:rFonts w:ascii="Times New Roman" w:hAnsi="Times New Roman" w:cs="Times New Roman"/>
          <w:sz w:val="24"/>
          <w:szCs w:val="24"/>
        </w:rPr>
        <w:t>Andrew’s Furniture Shop</w:t>
      </w:r>
      <w:r w:rsidR="00E51C00" w:rsidRPr="00B35EC8">
        <w:rPr>
          <w:rFonts w:ascii="Times New Roman" w:hAnsi="Times New Roman" w:cs="Times New Roman"/>
          <w:sz w:val="24"/>
          <w:szCs w:val="24"/>
        </w:rPr>
        <w:t xml:space="preserve">, </w:t>
      </w:r>
      <w:r w:rsidR="00664D6B" w:rsidRPr="00B35EC8">
        <w:rPr>
          <w:rFonts w:ascii="Times New Roman" w:hAnsi="Times New Roman" w:cs="Times New Roman"/>
          <w:sz w:val="24"/>
          <w:szCs w:val="24"/>
        </w:rPr>
        <w:t>A2 Sales Commission Summary</w:t>
      </w:r>
      <w:r w:rsidRPr="00B35EC8">
        <w:rPr>
          <w:rFonts w:ascii="Times New Roman" w:hAnsi="Times New Roman" w:cs="Times New Roman"/>
          <w:sz w:val="24"/>
          <w:szCs w:val="24"/>
        </w:rPr>
        <w:t>, A4 Rate of Commission, and C4 .25</w:t>
      </w:r>
    </w:p>
    <w:p w14:paraId="683B7851" w14:textId="147CEF7A" w:rsidR="00C35D30" w:rsidRPr="00B35EC8" w:rsidRDefault="009174D3" w:rsidP="00E51C00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>Type</w:t>
      </w:r>
      <w:r w:rsidR="00C35D30" w:rsidRPr="00B35EC8">
        <w:rPr>
          <w:rFonts w:ascii="Times New Roman" w:hAnsi="Times New Roman" w:cs="Times New Roman"/>
          <w:sz w:val="24"/>
          <w:szCs w:val="24"/>
        </w:rPr>
        <w:t xml:space="preserve"> the information in the image below</w:t>
      </w:r>
      <w:ins w:id="30" w:author="Dawson, John" w:date="2021-07-13T13:53:00Z">
        <w:r w:rsidR="00BF3FAB" w:rsidRPr="00B35EC8">
          <w:rPr>
            <w:rFonts w:ascii="Times New Roman" w:hAnsi="Times New Roman" w:cs="Times New Roman"/>
            <w:sz w:val="24"/>
            <w:szCs w:val="24"/>
          </w:rPr>
          <w:t xml:space="preserve"> and format as shown</w:t>
        </w:r>
      </w:ins>
      <w:r w:rsidR="00C35D30" w:rsidRPr="00B35EC8">
        <w:rPr>
          <w:rFonts w:ascii="Times New Roman" w:hAnsi="Times New Roman" w:cs="Times New Roman"/>
          <w:sz w:val="24"/>
          <w:szCs w:val="24"/>
        </w:rPr>
        <w:t>:</w:t>
      </w:r>
      <w:r w:rsidR="006D4B81" w:rsidRPr="00B35EC8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16F02B89" w14:textId="77777777" w:rsidR="009174D3" w:rsidRDefault="009174D3" w:rsidP="009174D3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14:paraId="4C83A779" w14:textId="67316D48" w:rsidR="006D4B81" w:rsidRPr="006D4B81" w:rsidRDefault="009174D3" w:rsidP="009174D3">
      <w:pPr>
        <w:spacing w:after="0"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7C67794" wp14:editId="538B5A23">
            <wp:extent cx="5943600" cy="2169795"/>
            <wp:effectExtent l="0" t="0" r="0" b="190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age Print 1_Job 1_unforma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6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B017A9" w14:textId="04FBE5AF" w:rsidR="00597782" w:rsidRDefault="00597782" w:rsidP="006D4B81">
      <w:pPr>
        <w:spacing w:after="0" w:line="240" w:lineRule="auto"/>
        <w:rPr>
          <w:sz w:val="24"/>
          <w:szCs w:val="24"/>
        </w:rPr>
      </w:pPr>
    </w:p>
    <w:p w14:paraId="1D88868D" w14:textId="2293CF38" w:rsidR="00C35D30" w:rsidRPr="00B35EC8" w:rsidRDefault="009174D3" w:rsidP="00E51C00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>Insert 5 new rows at A16</w:t>
      </w:r>
      <w:r w:rsidR="00C35D30" w:rsidRPr="00B35EC8">
        <w:rPr>
          <w:rFonts w:ascii="Times New Roman" w:hAnsi="Times New Roman" w:cs="Times New Roman"/>
          <w:sz w:val="24"/>
          <w:szCs w:val="24"/>
        </w:rPr>
        <w:t>.</w:t>
      </w:r>
    </w:p>
    <w:p w14:paraId="199E8A62" w14:textId="0E96045D" w:rsidR="00C35D30" w:rsidRPr="00B35EC8" w:rsidRDefault="006D4B81" w:rsidP="00E51C00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>Enter the following information for the new sales personnel</w:t>
      </w:r>
      <w:r w:rsidR="00E31D01" w:rsidRPr="00B35EC8">
        <w:rPr>
          <w:rFonts w:ascii="Times New Roman" w:hAnsi="Times New Roman" w:cs="Times New Roman"/>
          <w:sz w:val="24"/>
          <w:szCs w:val="24"/>
        </w:rPr>
        <w:t xml:space="preserve"> in the new rows</w:t>
      </w:r>
      <w:r w:rsidRPr="00B35EC8">
        <w:rPr>
          <w:rFonts w:ascii="Times New Roman" w:hAnsi="Times New Roman" w:cs="Times New Roman"/>
          <w:sz w:val="24"/>
          <w:szCs w:val="24"/>
        </w:rPr>
        <w:t>:</w:t>
      </w:r>
      <w:r w:rsidRPr="00B35EC8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0725372" w14:textId="77777777" w:rsidR="009174D3" w:rsidRDefault="009174D3" w:rsidP="009174D3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14:paraId="33E02B57" w14:textId="4366293B" w:rsidR="00597782" w:rsidRDefault="009174D3" w:rsidP="009174D3">
      <w:pPr>
        <w:pStyle w:val="ListParagraph"/>
        <w:spacing w:after="0" w:line="240" w:lineRule="auto"/>
        <w:ind w:left="36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BB491C1" wp14:editId="072ABC59">
            <wp:extent cx="5943600" cy="92392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age Print 2_Job 1_unforma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B6C7E" w14:textId="77777777" w:rsidR="00597782" w:rsidRDefault="00597782" w:rsidP="006D4B81">
      <w:pPr>
        <w:spacing w:after="0" w:line="240" w:lineRule="auto"/>
        <w:rPr>
          <w:sz w:val="24"/>
          <w:szCs w:val="24"/>
        </w:rPr>
      </w:pPr>
    </w:p>
    <w:p w14:paraId="0582F06C" w14:textId="031373C4" w:rsidR="00096E11" w:rsidRPr="00B35EC8" w:rsidRDefault="006D4B81" w:rsidP="009174D3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 xml:space="preserve">In </w:t>
      </w:r>
      <w:r w:rsidR="00096E11" w:rsidRPr="00B35EC8">
        <w:rPr>
          <w:rFonts w:ascii="Times New Roman" w:hAnsi="Times New Roman" w:cs="Times New Roman"/>
          <w:sz w:val="24"/>
          <w:szCs w:val="24"/>
        </w:rPr>
        <w:t>cell</w:t>
      </w:r>
      <w:r w:rsidR="009174D3" w:rsidRPr="00B35EC8">
        <w:rPr>
          <w:rFonts w:ascii="Times New Roman" w:hAnsi="Times New Roman" w:cs="Times New Roman"/>
          <w:sz w:val="24"/>
          <w:szCs w:val="24"/>
        </w:rPr>
        <w:t xml:space="preserve"> D7</w:t>
      </w:r>
      <w:r w:rsidR="00096E11" w:rsidRPr="00B35EC8">
        <w:rPr>
          <w:rFonts w:ascii="Times New Roman" w:hAnsi="Times New Roman" w:cs="Times New Roman"/>
          <w:sz w:val="24"/>
          <w:szCs w:val="24"/>
        </w:rPr>
        <w:t>,</w:t>
      </w:r>
      <w:r w:rsidRPr="00B35EC8">
        <w:rPr>
          <w:rFonts w:ascii="Times New Roman" w:hAnsi="Times New Roman" w:cs="Times New Roman"/>
          <w:sz w:val="24"/>
          <w:szCs w:val="24"/>
        </w:rPr>
        <w:t xml:space="preserve"> </w:t>
      </w:r>
      <w:r w:rsidR="009174D3" w:rsidRPr="00B35EC8">
        <w:rPr>
          <w:rFonts w:ascii="Times New Roman" w:hAnsi="Times New Roman" w:cs="Times New Roman"/>
          <w:sz w:val="24"/>
          <w:szCs w:val="24"/>
        </w:rPr>
        <w:t>insert a formula that calculates the sales commission in C4</w:t>
      </w:r>
      <w:r w:rsidR="00C32FBB" w:rsidRPr="00B35EC8">
        <w:rPr>
          <w:rFonts w:ascii="Times New Roman" w:hAnsi="Times New Roman" w:cs="Times New Roman"/>
          <w:sz w:val="24"/>
          <w:szCs w:val="24"/>
        </w:rPr>
        <w:t xml:space="preserve"> and fill down to D20</w:t>
      </w:r>
      <w:r w:rsidR="009174D3" w:rsidRPr="00B35EC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B4E0C6B" w14:textId="59FB5FB2" w:rsidR="00096E11" w:rsidRPr="00B35EC8" w:rsidRDefault="00096E11" w:rsidP="00E51C00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 xml:space="preserve">Copy </w:t>
      </w:r>
      <w:r w:rsidR="009174D3" w:rsidRPr="00B35EC8">
        <w:rPr>
          <w:rFonts w:ascii="Times New Roman" w:hAnsi="Times New Roman" w:cs="Times New Roman"/>
          <w:sz w:val="24"/>
          <w:szCs w:val="24"/>
        </w:rPr>
        <w:t>and fill this formula to cells F7:F2</w:t>
      </w:r>
      <w:r w:rsidR="00C32FBB" w:rsidRPr="00B35EC8">
        <w:rPr>
          <w:rFonts w:ascii="Times New Roman" w:hAnsi="Times New Roman" w:cs="Times New Roman"/>
          <w:sz w:val="24"/>
          <w:szCs w:val="24"/>
        </w:rPr>
        <w:t>0</w:t>
      </w:r>
      <w:r w:rsidR="009174D3" w:rsidRPr="00B35EC8">
        <w:rPr>
          <w:rFonts w:ascii="Times New Roman" w:hAnsi="Times New Roman" w:cs="Times New Roman"/>
          <w:sz w:val="24"/>
          <w:szCs w:val="24"/>
        </w:rPr>
        <w:t xml:space="preserve"> and H7:H</w:t>
      </w:r>
      <w:r w:rsidR="00762088" w:rsidRPr="00B35EC8">
        <w:rPr>
          <w:rFonts w:ascii="Times New Roman" w:hAnsi="Times New Roman" w:cs="Times New Roman"/>
          <w:sz w:val="24"/>
          <w:szCs w:val="24"/>
        </w:rPr>
        <w:t>2</w:t>
      </w:r>
      <w:r w:rsidR="00C32FBB" w:rsidRPr="00B35EC8">
        <w:rPr>
          <w:rFonts w:ascii="Times New Roman" w:hAnsi="Times New Roman" w:cs="Times New Roman"/>
          <w:sz w:val="24"/>
          <w:szCs w:val="24"/>
        </w:rPr>
        <w:t>0</w:t>
      </w:r>
      <w:r w:rsidRPr="00B35EC8">
        <w:rPr>
          <w:rFonts w:ascii="Times New Roman" w:hAnsi="Times New Roman" w:cs="Times New Roman"/>
          <w:sz w:val="24"/>
          <w:szCs w:val="24"/>
        </w:rPr>
        <w:t>.</w:t>
      </w:r>
    </w:p>
    <w:p w14:paraId="2EA0DCF5" w14:textId="135F3C01" w:rsidR="00096E11" w:rsidRPr="00B35EC8" w:rsidRDefault="009174D3" w:rsidP="00E51C00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>Inset</w:t>
      </w:r>
      <w:r w:rsidR="00762088" w:rsidRPr="00B35EC8">
        <w:rPr>
          <w:rFonts w:ascii="Times New Roman" w:hAnsi="Times New Roman" w:cs="Times New Roman"/>
          <w:sz w:val="24"/>
          <w:szCs w:val="24"/>
        </w:rPr>
        <w:t xml:space="preserve"> a formula in cell I7</w:t>
      </w:r>
      <w:r w:rsidR="00096E11" w:rsidRPr="00B35EC8">
        <w:rPr>
          <w:rFonts w:ascii="Times New Roman" w:hAnsi="Times New Roman" w:cs="Times New Roman"/>
          <w:sz w:val="24"/>
          <w:szCs w:val="24"/>
        </w:rPr>
        <w:t xml:space="preserve"> that calculates total </w:t>
      </w:r>
      <w:r w:rsidR="00762088" w:rsidRPr="00B35EC8">
        <w:rPr>
          <w:rFonts w:ascii="Times New Roman" w:hAnsi="Times New Roman" w:cs="Times New Roman"/>
          <w:sz w:val="24"/>
          <w:szCs w:val="24"/>
        </w:rPr>
        <w:t>amount of commission each sales</w:t>
      </w:r>
      <w:r w:rsidR="00096E11" w:rsidRPr="00B35EC8">
        <w:rPr>
          <w:rFonts w:ascii="Times New Roman" w:hAnsi="Times New Roman" w:cs="Times New Roman"/>
          <w:sz w:val="24"/>
          <w:szCs w:val="24"/>
        </w:rPr>
        <w:t>person earned for the three months.</w:t>
      </w:r>
      <w:r w:rsidR="00C32FBB" w:rsidRPr="00B35EC8">
        <w:rPr>
          <w:rFonts w:ascii="Times New Roman" w:hAnsi="Times New Roman" w:cs="Times New Roman"/>
          <w:sz w:val="24"/>
          <w:szCs w:val="24"/>
        </w:rPr>
        <w:t xml:space="preserve"> Fill this formula down to I20</w:t>
      </w:r>
      <w:r w:rsidR="00C56229" w:rsidRPr="00B35EC8">
        <w:rPr>
          <w:rFonts w:ascii="Times New Roman" w:hAnsi="Times New Roman" w:cs="Times New Roman"/>
          <w:sz w:val="24"/>
          <w:szCs w:val="24"/>
        </w:rPr>
        <w:t>.</w:t>
      </w:r>
    </w:p>
    <w:p w14:paraId="6C49781F" w14:textId="3A1F537B" w:rsidR="00096E11" w:rsidRPr="00B35EC8" w:rsidRDefault="00096E11" w:rsidP="00E51C00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 xml:space="preserve">Insert a </w:t>
      </w:r>
      <w:r w:rsidR="00762088" w:rsidRPr="00B35EC8">
        <w:rPr>
          <w:rFonts w:ascii="Times New Roman" w:hAnsi="Times New Roman" w:cs="Times New Roman"/>
          <w:sz w:val="24"/>
          <w:szCs w:val="24"/>
        </w:rPr>
        <w:t>formula in cell D22</w:t>
      </w:r>
      <w:r w:rsidRPr="00B35EC8">
        <w:rPr>
          <w:rFonts w:ascii="Times New Roman" w:hAnsi="Times New Roman" w:cs="Times New Roman"/>
          <w:sz w:val="24"/>
          <w:szCs w:val="24"/>
        </w:rPr>
        <w:t xml:space="preserve"> that calculates the average sales commission for the month</w:t>
      </w:r>
      <w:r w:rsidR="00762088" w:rsidRPr="00B35EC8">
        <w:rPr>
          <w:rFonts w:ascii="Times New Roman" w:hAnsi="Times New Roman" w:cs="Times New Roman"/>
          <w:sz w:val="24"/>
          <w:szCs w:val="24"/>
        </w:rPr>
        <w:t xml:space="preserve"> and copy to cells F22 and H22</w:t>
      </w:r>
      <w:r w:rsidRPr="00B35EC8">
        <w:rPr>
          <w:rFonts w:ascii="Times New Roman" w:hAnsi="Times New Roman" w:cs="Times New Roman"/>
          <w:sz w:val="24"/>
          <w:szCs w:val="24"/>
        </w:rPr>
        <w:t>.</w:t>
      </w:r>
    </w:p>
    <w:p w14:paraId="5686FB6E" w14:textId="35D10D8B" w:rsidR="00096E11" w:rsidRPr="00B35EC8" w:rsidRDefault="00096E11" w:rsidP="00096E11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 xml:space="preserve">Insert a </w:t>
      </w:r>
      <w:r w:rsidR="00762088" w:rsidRPr="00B35EC8">
        <w:rPr>
          <w:rFonts w:ascii="Times New Roman" w:hAnsi="Times New Roman" w:cs="Times New Roman"/>
          <w:sz w:val="24"/>
          <w:szCs w:val="24"/>
        </w:rPr>
        <w:t>formula</w:t>
      </w:r>
      <w:r w:rsidRPr="00B35EC8">
        <w:rPr>
          <w:rFonts w:ascii="Times New Roman" w:hAnsi="Times New Roman" w:cs="Times New Roman"/>
          <w:sz w:val="24"/>
          <w:szCs w:val="24"/>
        </w:rPr>
        <w:t xml:space="preserve"> in cell D2</w:t>
      </w:r>
      <w:r w:rsidR="00762088" w:rsidRPr="00B35EC8">
        <w:rPr>
          <w:rFonts w:ascii="Times New Roman" w:hAnsi="Times New Roman" w:cs="Times New Roman"/>
          <w:sz w:val="24"/>
          <w:szCs w:val="24"/>
        </w:rPr>
        <w:t>3</w:t>
      </w:r>
      <w:r w:rsidRPr="00B35EC8">
        <w:rPr>
          <w:rFonts w:ascii="Times New Roman" w:hAnsi="Times New Roman" w:cs="Times New Roman"/>
          <w:sz w:val="24"/>
          <w:szCs w:val="24"/>
        </w:rPr>
        <w:t xml:space="preserve"> that calculates the total sales commission for the month</w:t>
      </w:r>
      <w:r w:rsidR="00762088" w:rsidRPr="00B35EC8">
        <w:rPr>
          <w:rFonts w:ascii="Times New Roman" w:hAnsi="Times New Roman" w:cs="Times New Roman"/>
          <w:sz w:val="24"/>
          <w:szCs w:val="24"/>
        </w:rPr>
        <w:t xml:space="preserve"> and copy to cells F23 and H23</w:t>
      </w:r>
      <w:r w:rsidRPr="00B35EC8">
        <w:rPr>
          <w:rFonts w:ascii="Times New Roman" w:hAnsi="Times New Roman" w:cs="Times New Roman"/>
          <w:sz w:val="24"/>
          <w:szCs w:val="24"/>
        </w:rPr>
        <w:t>.</w:t>
      </w:r>
    </w:p>
    <w:p w14:paraId="2D3F8CB0" w14:textId="52CBB757" w:rsidR="00096E11" w:rsidRPr="00B35EC8" w:rsidRDefault="00762088" w:rsidP="00096E11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>Insert a formula</w:t>
      </w:r>
      <w:r w:rsidR="00096E11" w:rsidRPr="00B35EC8">
        <w:rPr>
          <w:rFonts w:ascii="Times New Roman" w:hAnsi="Times New Roman" w:cs="Times New Roman"/>
          <w:sz w:val="24"/>
          <w:szCs w:val="24"/>
        </w:rPr>
        <w:t xml:space="preserve"> in cell D2</w:t>
      </w:r>
      <w:r w:rsidRPr="00B35EC8">
        <w:rPr>
          <w:rFonts w:ascii="Times New Roman" w:hAnsi="Times New Roman" w:cs="Times New Roman"/>
          <w:sz w:val="24"/>
          <w:szCs w:val="24"/>
        </w:rPr>
        <w:t>4</w:t>
      </w:r>
      <w:r w:rsidR="00096E11" w:rsidRPr="00B35EC8">
        <w:rPr>
          <w:rFonts w:ascii="Times New Roman" w:hAnsi="Times New Roman" w:cs="Times New Roman"/>
          <w:sz w:val="24"/>
          <w:szCs w:val="24"/>
        </w:rPr>
        <w:t xml:space="preserve"> that calculates the lowest sales commission for the month</w:t>
      </w:r>
      <w:r w:rsidRPr="00B35EC8">
        <w:rPr>
          <w:rFonts w:ascii="Times New Roman" w:hAnsi="Times New Roman" w:cs="Times New Roman"/>
          <w:sz w:val="24"/>
          <w:szCs w:val="24"/>
        </w:rPr>
        <w:t xml:space="preserve"> and copy to cells F24 and H24</w:t>
      </w:r>
      <w:r w:rsidR="00096E11" w:rsidRPr="00B35EC8">
        <w:rPr>
          <w:rFonts w:ascii="Times New Roman" w:hAnsi="Times New Roman" w:cs="Times New Roman"/>
          <w:sz w:val="24"/>
          <w:szCs w:val="24"/>
        </w:rPr>
        <w:t>.</w:t>
      </w:r>
    </w:p>
    <w:p w14:paraId="2D2D46FB" w14:textId="12F3E879" w:rsidR="00096E11" w:rsidRPr="00B35EC8" w:rsidRDefault="00096E11" w:rsidP="00096E11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>Insert a</w:t>
      </w:r>
      <w:r w:rsidR="00762088" w:rsidRPr="00B35EC8">
        <w:rPr>
          <w:rFonts w:ascii="Times New Roman" w:hAnsi="Times New Roman" w:cs="Times New Roman"/>
          <w:sz w:val="24"/>
          <w:szCs w:val="24"/>
        </w:rPr>
        <w:t xml:space="preserve"> formula</w:t>
      </w:r>
      <w:r w:rsidRPr="00B35EC8">
        <w:rPr>
          <w:rFonts w:ascii="Times New Roman" w:hAnsi="Times New Roman" w:cs="Times New Roman"/>
          <w:sz w:val="24"/>
          <w:szCs w:val="24"/>
        </w:rPr>
        <w:t xml:space="preserve"> in cell D2</w:t>
      </w:r>
      <w:r w:rsidR="00762088" w:rsidRPr="00B35EC8">
        <w:rPr>
          <w:rFonts w:ascii="Times New Roman" w:hAnsi="Times New Roman" w:cs="Times New Roman"/>
          <w:sz w:val="24"/>
          <w:szCs w:val="24"/>
        </w:rPr>
        <w:t>5</w:t>
      </w:r>
      <w:r w:rsidRPr="00B35EC8">
        <w:rPr>
          <w:rFonts w:ascii="Times New Roman" w:hAnsi="Times New Roman" w:cs="Times New Roman"/>
          <w:sz w:val="24"/>
          <w:szCs w:val="24"/>
        </w:rPr>
        <w:t xml:space="preserve"> that calculates the highest sales commission for the month</w:t>
      </w:r>
      <w:r w:rsidR="00762088" w:rsidRPr="00B35EC8">
        <w:rPr>
          <w:rFonts w:ascii="Times New Roman" w:hAnsi="Times New Roman" w:cs="Times New Roman"/>
          <w:sz w:val="24"/>
          <w:szCs w:val="24"/>
        </w:rPr>
        <w:t xml:space="preserve"> and copy to cells F25 and H25</w:t>
      </w:r>
      <w:r w:rsidRPr="00B35EC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EB9B08" w14:textId="67571770" w:rsidR="00E51C00" w:rsidRPr="00B35EC8" w:rsidRDefault="00E51C00" w:rsidP="00E51C00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 xml:space="preserve">Print a copy of the worksheet with gridlines, adjust column widths to </w:t>
      </w:r>
      <w:r w:rsidRPr="00B35EC8">
        <w:rPr>
          <w:rFonts w:ascii="Times New Roman" w:hAnsi="Times New Roman" w:cs="Times New Roman"/>
          <w:b/>
          <w:sz w:val="24"/>
          <w:szCs w:val="24"/>
        </w:rPr>
        <w:t>make all data visible</w:t>
      </w:r>
      <w:r w:rsidRPr="00B35EC8">
        <w:rPr>
          <w:rFonts w:ascii="Times New Roman" w:hAnsi="Times New Roman" w:cs="Times New Roman"/>
          <w:sz w:val="24"/>
          <w:szCs w:val="24"/>
        </w:rPr>
        <w:t>.</w:t>
      </w:r>
    </w:p>
    <w:p w14:paraId="2DA74F02" w14:textId="7197A6FC" w:rsidR="00E51C00" w:rsidRPr="00B35EC8" w:rsidRDefault="00E51C00" w:rsidP="00E51C00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 xml:space="preserve">Print a copy of the worksheet with gridlines, adjust column widths to make all data visible with the </w:t>
      </w:r>
      <w:r w:rsidRPr="00B35EC8">
        <w:rPr>
          <w:rFonts w:ascii="Times New Roman" w:hAnsi="Times New Roman" w:cs="Times New Roman"/>
          <w:b/>
          <w:sz w:val="24"/>
          <w:szCs w:val="24"/>
        </w:rPr>
        <w:t>formulas showing</w:t>
      </w:r>
      <w:r w:rsidRPr="00B35EC8">
        <w:rPr>
          <w:rFonts w:ascii="Times New Roman" w:hAnsi="Times New Roman" w:cs="Times New Roman"/>
          <w:sz w:val="24"/>
          <w:szCs w:val="24"/>
        </w:rPr>
        <w:t>.</w:t>
      </w:r>
    </w:p>
    <w:p w14:paraId="068ED60C" w14:textId="77777777" w:rsidR="008A4A75" w:rsidRPr="00B35EC8" w:rsidRDefault="008A4A75" w:rsidP="008A4A75">
      <w:pPr>
        <w:pBdr>
          <w:bottom w:val="single" w:sz="8" w:space="1" w:color="auto"/>
        </w:pBd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0B6476D" w14:textId="77777777" w:rsidR="00E51C00" w:rsidRPr="00B35EC8" w:rsidRDefault="00E51C00" w:rsidP="009C093C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35EC8">
        <w:rPr>
          <w:rFonts w:ascii="Times New Roman" w:hAnsi="Times New Roman" w:cs="Times New Roman"/>
          <w:b/>
          <w:sz w:val="24"/>
          <w:szCs w:val="24"/>
        </w:rPr>
        <w:lastRenderedPageBreak/>
        <w:t>JOB 2:  Format the Spreadsheet you created in Job 1 using the following instructions:</w:t>
      </w:r>
    </w:p>
    <w:p w14:paraId="5BDEFBDC" w14:textId="77777777" w:rsidR="0036260F" w:rsidRPr="00B35EC8" w:rsidRDefault="00E51C00" w:rsidP="0036260F">
      <w:pPr>
        <w:pStyle w:val="ListParagraph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 xml:space="preserve">Merge and center the title </w:t>
      </w:r>
      <w:r w:rsidR="0036260F" w:rsidRPr="00B35EC8">
        <w:rPr>
          <w:rFonts w:ascii="Times New Roman" w:hAnsi="Times New Roman" w:cs="Times New Roman"/>
          <w:sz w:val="24"/>
          <w:szCs w:val="24"/>
        </w:rPr>
        <w:t>A1 through I1</w:t>
      </w:r>
      <w:r w:rsidRPr="00B35EC8">
        <w:rPr>
          <w:rFonts w:ascii="Times New Roman" w:hAnsi="Times New Roman" w:cs="Times New Roman"/>
          <w:sz w:val="24"/>
          <w:szCs w:val="24"/>
        </w:rPr>
        <w:t>.</w:t>
      </w:r>
    </w:p>
    <w:p w14:paraId="147109E8" w14:textId="77777777" w:rsidR="0036260F" w:rsidRPr="00B35EC8" w:rsidRDefault="0036260F" w:rsidP="0036260F">
      <w:pPr>
        <w:pStyle w:val="ListParagraph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>Merge and center the subtitle A2 through I2.</w:t>
      </w:r>
    </w:p>
    <w:p w14:paraId="4F95BABC" w14:textId="77777777" w:rsidR="00E51C00" w:rsidRPr="00B35EC8" w:rsidRDefault="0036260F" w:rsidP="0036260F">
      <w:pPr>
        <w:pStyle w:val="ListParagraph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>Format both the title and subtitle to a title cell style.</w:t>
      </w:r>
    </w:p>
    <w:p w14:paraId="3E2993A4" w14:textId="23DBAFAA" w:rsidR="00E51C00" w:rsidRPr="00B35EC8" w:rsidRDefault="00762088" w:rsidP="0036260F">
      <w:pPr>
        <w:pStyle w:val="ListParagraph"/>
        <w:numPr>
          <w:ilvl w:val="0"/>
          <w:numId w:val="7"/>
        </w:num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>Insert the</w:t>
      </w:r>
      <w:r w:rsidR="0036260F" w:rsidRPr="00B35EC8">
        <w:rPr>
          <w:rFonts w:ascii="Times New Roman" w:hAnsi="Times New Roman" w:cs="Times New Roman"/>
          <w:sz w:val="24"/>
          <w:szCs w:val="24"/>
        </w:rPr>
        <w:t xml:space="preserve"> image of </w:t>
      </w:r>
      <w:r w:rsidRPr="00B35EC8">
        <w:rPr>
          <w:rFonts w:ascii="Times New Roman" w:hAnsi="Times New Roman" w:cs="Times New Roman"/>
          <w:sz w:val="24"/>
          <w:szCs w:val="24"/>
        </w:rPr>
        <w:t>the</w:t>
      </w:r>
      <w:r w:rsidR="0036260F" w:rsidRPr="00B35EC8">
        <w:rPr>
          <w:rFonts w:ascii="Times New Roman" w:hAnsi="Times New Roman" w:cs="Times New Roman"/>
          <w:sz w:val="24"/>
          <w:szCs w:val="24"/>
        </w:rPr>
        <w:t xml:space="preserve"> table set on the left of the title and subti</w:t>
      </w:r>
      <w:r w:rsidR="00E31D01" w:rsidRPr="00B35EC8">
        <w:rPr>
          <w:rFonts w:ascii="Times New Roman" w:hAnsi="Times New Roman" w:cs="Times New Roman"/>
          <w:sz w:val="24"/>
          <w:szCs w:val="24"/>
        </w:rPr>
        <w:t>tle. Format this image to a height of .77” and width of 1.19”</w:t>
      </w:r>
      <w:r w:rsidR="0036260F" w:rsidRPr="00B35EC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11D025" w14:textId="1E24625F" w:rsidR="00E51C00" w:rsidRPr="00B35EC8" w:rsidRDefault="0036260F" w:rsidP="0036260F">
      <w:pPr>
        <w:pStyle w:val="ListParagraph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>Format</w:t>
      </w:r>
      <w:r w:rsidR="00E31D01" w:rsidRPr="00B35EC8">
        <w:rPr>
          <w:rFonts w:ascii="Times New Roman" w:hAnsi="Times New Roman" w:cs="Times New Roman"/>
          <w:sz w:val="24"/>
          <w:szCs w:val="24"/>
        </w:rPr>
        <w:t xml:space="preserve"> the image with picture style “drop shadow rectangle</w:t>
      </w:r>
      <w:r w:rsidRPr="00B35EC8">
        <w:rPr>
          <w:rFonts w:ascii="Times New Roman" w:hAnsi="Times New Roman" w:cs="Times New Roman"/>
          <w:sz w:val="24"/>
          <w:szCs w:val="24"/>
        </w:rPr>
        <w:t>”.</w:t>
      </w:r>
    </w:p>
    <w:p w14:paraId="326B05EA" w14:textId="77777777" w:rsidR="0036260F" w:rsidRPr="00B35EC8" w:rsidRDefault="00F372CC" w:rsidP="0036260F">
      <w:pPr>
        <w:pStyle w:val="ListParagraph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>Format cell C4 to percentage.</w:t>
      </w:r>
    </w:p>
    <w:p w14:paraId="4ECEC01E" w14:textId="79107596" w:rsidR="00E51C00" w:rsidRPr="00B35EC8" w:rsidRDefault="00F372CC" w:rsidP="0036260F">
      <w:pPr>
        <w:pStyle w:val="ListParagraph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 xml:space="preserve">Add a border to the bottom of </w:t>
      </w:r>
      <w:r w:rsidR="00762088" w:rsidRPr="00B35EC8">
        <w:rPr>
          <w:rFonts w:ascii="Times New Roman" w:hAnsi="Times New Roman" w:cs="Times New Roman"/>
          <w:sz w:val="24"/>
          <w:szCs w:val="24"/>
        </w:rPr>
        <w:t>cells A6:I6</w:t>
      </w:r>
      <w:r w:rsidRPr="00B35EC8">
        <w:rPr>
          <w:rFonts w:ascii="Times New Roman" w:hAnsi="Times New Roman" w:cs="Times New Roman"/>
          <w:sz w:val="24"/>
          <w:szCs w:val="24"/>
        </w:rPr>
        <w:t>.</w:t>
      </w:r>
    </w:p>
    <w:p w14:paraId="6CAD1E21" w14:textId="7166DE39" w:rsidR="00F372CC" w:rsidRPr="00B35EC8" w:rsidRDefault="00F372CC" w:rsidP="00F372CC">
      <w:pPr>
        <w:pStyle w:val="ListParagraph"/>
        <w:numPr>
          <w:ilvl w:val="0"/>
          <w:numId w:val="7"/>
        </w:num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>Add a double border style o</w:t>
      </w:r>
      <w:r w:rsidR="00762088" w:rsidRPr="00B35EC8">
        <w:rPr>
          <w:rFonts w:ascii="Times New Roman" w:hAnsi="Times New Roman" w:cs="Times New Roman"/>
          <w:sz w:val="24"/>
          <w:szCs w:val="24"/>
        </w:rPr>
        <w:t>n the right side of cells D6:D20, F6:F20, and H6:H20</w:t>
      </w:r>
      <w:r w:rsidRPr="00B35EC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ED14A8C" w14:textId="60172610" w:rsidR="00E51C00" w:rsidRPr="00B35EC8" w:rsidRDefault="004E19E2" w:rsidP="004E19E2">
      <w:pPr>
        <w:pStyle w:val="ListParagraph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>Format C7:I20, D22:D25, F22:F25, and H22:H25</w:t>
      </w:r>
      <w:r w:rsidR="00F372CC" w:rsidRPr="00B35EC8">
        <w:rPr>
          <w:rFonts w:ascii="Times New Roman" w:hAnsi="Times New Roman" w:cs="Times New Roman"/>
          <w:sz w:val="24"/>
          <w:szCs w:val="24"/>
        </w:rPr>
        <w:t xml:space="preserve"> as currency with 2 decimal places.</w:t>
      </w:r>
    </w:p>
    <w:p w14:paraId="5E25ADA1" w14:textId="0E0A91B6" w:rsidR="00F372CC" w:rsidRPr="00B35EC8" w:rsidRDefault="004E19E2" w:rsidP="008A4A75">
      <w:pPr>
        <w:pStyle w:val="ListParagraph"/>
        <w:numPr>
          <w:ilvl w:val="0"/>
          <w:numId w:val="7"/>
        </w:numPr>
        <w:pBdr>
          <w:bottom w:val="single" w:sz="4" w:space="31" w:color="auto"/>
        </w:pBd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>Sort the data by Sales Persons Last N</w:t>
      </w:r>
      <w:r w:rsidR="00F372CC" w:rsidRPr="00B35EC8">
        <w:rPr>
          <w:rFonts w:ascii="Times New Roman" w:hAnsi="Times New Roman" w:cs="Times New Roman"/>
          <w:sz w:val="24"/>
          <w:szCs w:val="24"/>
        </w:rPr>
        <w:t>ame column in alphabetical order.</w:t>
      </w:r>
    </w:p>
    <w:p w14:paraId="489819A5" w14:textId="41E62A13" w:rsidR="00E51C00" w:rsidRPr="00B35EC8" w:rsidRDefault="00E51C00" w:rsidP="008A4A75">
      <w:pPr>
        <w:pStyle w:val="ListParagraph"/>
        <w:numPr>
          <w:ilvl w:val="0"/>
          <w:numId w:val="7"/>
        </w:numPr>
        <w:pBdr>
          <w:bottom w:val="single" w:sz="4" w:space="31" w:color="auto"/>
        </w:pBd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>Print out the formatted spreadsheet.</w:t>
      </w:r>
    </w:p>
    <w:p w14:paraId="0E1CBC91" w14:textId="7A01AFFC" w:rsidR="00E333F1" w:rsidRPr="00B35EC8" w:rsidRDefault="00E333F1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7F7AB02F" w14:textId="77777777" w:rsidR="00E51C00" w:rsidRPr="00B35EC8" w:rsidRDefault="00E51C00" w:rsidP="009C093C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35EC8">
        <w:rPr>
          <w:rFonts w:ascii="Times New Roman" w:hAnsi="Times New Roman" w:cs="Times New Roman"/>
          <w:b/>
          <w:sz w:val="24"/>
          <w:szCs w:val="24"/>
        </w:rPr>
        <w:t>JOB 3: Create a 3-D Pie Chart</w:t>
      </w:r>
    </w:p>
    <w:p w14:paraId="20C5ED0B" w14:textId="0DA6CDC1" w:rsidR="00E51C00" w:rsidRPr="00B35EC8" w:rsidRDefault="00E51C00" w:rsidP="00E51C00">
      <w:pPr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 xml:space="preserve">Create a </w:t>
      </w:r>
      <w:r w:rsidR="004E19E2" w:rsidRPr="00B35EC8">
        <w:rPr>
          <w:rFonts w:ascii="Times New Roman" w:hAnsi="Times New Roman" w:cs="Times New Roman"/>
          <w:sz w:val="24"/>
          <w:szCs w:val="24"/>
        </w:rPr>
        <w:t xml:space="preserve">3-D Pie Chart </w:t>
      </w:r>
      <w:r w:rsidRPr="00B35EC8">
        <w:rPr>
          <w:rFonts w:ascii="Times New Roman" w:hAnsi="Times New Roman" w:cs="Times New Roman"/>
          <w:sz w:val="24"/>
          <w:szCs w:val="24"/>
        </w:rPr>
        <w:t xml:space="preserve">from the spreadsheet </w:t>
      </w:r>
      <w:ins w:id="31" w:author="Dawson, John" w:date="2021-07-13T13:58:00Z">
        <w:r w:rsidR="00BF3FAB" w:rsidRPr="00B35EC8">
          <w:rPr>
            <w:rFonts w:ascii="Times New Roman" w:hAnsi="Times New Roman" w:cs="Times New Roman"/>
            <w:sz w:val="24"/>
            <w:szCs w:val="24"/>
          </w:rPr>
          <w:t xml:space="preserve">on a new sheet </w:t>
        </w:r>
      </w:ins>
      <w:r w:rsidRPr="00B35EC8">
        <w:rPr>
          <w:rFonts w:ascii="Times New Roman" w:hAnsi="Times New Roman" w:cs="Times New Roman"/>
          <w:sz w:val="24"/>
          <w:szCs w:val="24"/>
        </w:rPr>
        <w:t xml:space="preserve">you have created in the previous jobs showing the </w:t>
      </w:r>
      <w:r w:rsidR="008A4A75" w:rsidRPr="00B35EC8">
        <w:rPr>
          <w:rFonts w:ascii="Times New Roman" w:hAnsi="Times New Roman" w:cs="Times New Roman"/>
          <w:sz w:val="24"/>
          <w:szCs w:val="24"/>
        </w:rPr>
        <w:t>Total Commissioned paid to each salesperson</w:t>
      </w:r>
      <w:r w:rsidRPr="00B35EC8">
        <w:rPr>
          <w:rFonts w:ascii="Times New Roman" w:hAnsi="Times New Roman" w:cs="Times New Roman"/>
          <w:sz w:val="24"/>
          <w:szCs w:val="24"/>
        </w:rPr>
        <w:t xml:space="preserve">. Format the chart to look like the following.  </w:t>
      </w:r>
    </w:p>
    <w:p w14:paraId="64237D1C" w14:textId="77777777" w:rsidR="00EA0783" w:rsidRPr="00B35EC8" w:rsidRDefault="00EA0783" w:rsidP="00EA0783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>Select the chart style 8</w:t>
      </w:r>
    </w:p>
    <w:p w14:paraId="40838B44" w14:textId="0C28AA1F" w:rsidR="00EA0783" w:rsidRPr="00B35EC8" w:rsidRDefault="004E19E2" w:rsidP="00EA0783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 xml:space="preserve">Title the chart </w:t>
      </w:r>
      <w:r w:rsidR="00EA0783" w:rsidRPr="00B35EC8">
        <w:rPr>
          <w:rFonts w:ascii="Times New Roman" w:hAnsi="Times New Roman" w:cs="Times New Roman"/>
          <w:sz w:val="24"/>
          <w:szCs w:val="24"/>
        </w:rPr>
        <w:t>Total Commission Paid in the 1</w:t>
      </w:r>
      <w:r w:rsidR="00EA0783" w:rsidRPr="00B35EC8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591B15" w:rsidRPr="00B35EC8">
        <w:rPr>
          <w:rFonts w:ascii="Times New Roman" w:hAnsi="Times New Roman" w:cs="Times New Roman"/>
          <w:sz w:val="24"/>
          <w:szCs w:val="24"/>
        </w:rPr>
        <w:t xml:space="preserve"> Quarter to Salesp</w:t>
      </w:r>
      <w:r w:rsidR="00EA0783" w:rsidRPr="00B35EC8">
        <w:rPr>
          <w:rFonts w:ascii="Times New Roman" w:hAnsi="Times New Roman" w:cs="Times New Roman"/>
          <w:sz w:val="24"/>
          <w:szCs w:val="24"/>
        </w:rPr>
        <w:t>erson</w:t>
      </w:r>
    </w:p>
    <w:p w14:paraId="11827F5B" w14:textId="32B9CF6D" w:rsidR="00E51C00" w:rsidRPr="00B35EC8" w:rsidRDefault="00E51C00" w:rsidP="00E51C00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 xml:space="preserve">Title is Arial Black font size </w:t>
      </w:r>
      <w:r w:rsidR="004E19E2" w:rsidRPr="00B35EC8">
        <w:rPr>
          <w:rFonts w:ascii="Times New Roman" w:hAnsi="Times New Roman" w:cs="Times New Roman"/>
          <w:sz w:val="24"/>
          <w:szCs w:val="24"/>
        </w:rPr>
        <w:t>12</w:t>
      </w:r>
      <w:r w:rsidRPr="00B35EC8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565C7CC1" w14:textId="3F521B4E" w:rsidR="00E51C00" w:rsidRPr="00B35EC8" w:rsidRDefault="00E51C00" w:rsidP="00E51C00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 xml:space="preserve">Make sure </w:t>
      </w:r>
      <w:r w:rsidR="008A4A75" w:rsidRPr="00B35EC8">
        <w:rPr>
          <w:rFonts w:ascii="Times New Roman" w:hAnsi="Times New Roman" w:cs="Times New Roman"/>
          <w:sz w:val="24"/>
          <w:szCs w:val="24"/>
        </w:rPr>
        <w:t>there is no legend</w:t>
      </w:r>
    </w:p>
    <w:p w14:paraId="4BEE5068" w14:textId="0753AB66" w:rsidR="004E19E2" w:rsidRPr="00B35EC8" w:rsidRDefault="004E19E2" w:rsidP="00E51C00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 xml:space="preserve">Add a chart element so that each salesperson’s total commission is shown as a Data Callout. </w:t>
      </w:r>
    </w:p>
    <w:p w14:paraId="352AE8E2" w14:textId="77777777" w:rsidR="003022B1" w:rsidRPr="00B35EC8" w:rsidRDefault="003022B1" w:rsidP="00E51C00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>Pull out the pie section of the sales person with the largest percentage.</w:t>
      </w:r>
    </w:p>
    <w:p w14:paraId="4A34E7BD" w14:textId="0715E519" w:rsidR="00E51C00" w:rsidRPr="00B35EC8" w:rsidRDefault="00E51C00" w:rsidP="00E51C00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>Print out the formatted chart in black and white.</w:t>
      </w:r>
    </w:p>
    <w:p w14:paraId="6AAB1BFE" w14:textId="513F3007" w:rsidR="00E51C00" w:rsidRDefault="00E51C00" w:rsidP="00E51C00">
      <w:pPr>
        <w:rPr>
          <w:rFonts w:ascii="Times New Roman" w:hAnsi="Times New Roman" w:cs="Times New Roman"/>
          <w:sz w:val="24"/>
          <w:szCs w:val="24"/>
        </w:rPr>
      </w:pPr>
    </w:p>
    <w:p w14:paraId="00226C57" w14:textId="1052841A" w:rsidR="00B35EC8" w:rsidRDefault="00B35EC8" w:rsidP="00E51C00">
      <w:pPr>
        <w:rPr>
          <w:rFonts w:ascii="Times New Roman" w:hAnsi="Times New Roman" w:cs="Times New Roman"/>
          <w:sz w:val="24"/>
          <w:szCs w:val="24"/>
        </w:rPr>
      </w:pPr>
    </w:p>
    <w:p w14:paraId="1ACD5885" w14:textId="77777777" w:rsidR="00B35EC8" w:rsidRPr="00B35EC8" w:rsidRDefault="00B35EC8" w:rsidP="00E51C00">
      <w:pPr>
        <w:rPr>
          <w:rFonts w:ascii="Times New Roman" w:hAnsi="Times New Roman" w:cs="Times New Roman"/>
          <w:sz w:val="24"/>
          <w:szCs w:val="24"/>
        </w:rPr>
      </w:pPr>
      <w:bookmarkStart w:id="32" w:name="_GoBack"/>
      <w:bookmarkEnd w:id="32"/>
    </w:p>
    <w:p w14:paraId="415DD36A" w14:textId="77777777" w:rsidR="00E51C00" w:rsidRPr="00B35EC8" w:rsidRDefault="00E51C00" w:rsidP="00E51C00">
      <w:pPr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b/>
          <w:sz w:val="24"/>
          <w:szCs w:val="24"/>
        </w:rPr>
        <w:t>You should have the following four printouts</w:t>
      </w:r>
      <w:r w:rsidRPr="00B35EC8">
        <w:rPr>
          <w:rFonts w:ascii="Times New Roman" w:hAnsi="Times New Roman" w:cs="Times New Roman"/>
          <w:sz w:val="24"/>
          <w:szCs w:val="24"/>
        </w:rPr>
        <w:t>:</w:t>
      </w:r>
    </w:p>
    <w:p w14:paraId="478451D0" w14:textId="39D3C3B3" w:rsidR="00E51C00" w:rsidRPr="00B35EC8" w:rsidRDefault="00FD2FC8" w:rsidP="00E51C00">
      <w:pPr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>Job 1—U</w:t>
      </w:r>
      <w:r w:rsidR="00E51C00" w:rsidRPr="00B35EC8">
        <w:rPr>
          <w:rFonts w:ascii="Times New Roman" w:hAnsi="Times New Roman" w:cs="Times New Roman"/>
          <w:sz w:val="24"/>
          <w:szCs w:val="24"/>
        </w:rPr>
        <w:t>nformatted</w:t>
      </w:r>
    </w:p>
    <w:p w14:paraId="3A437D44" w14:textId="030F6507" w:rsidR="00E51C00" w:rsidRPr="00B35EC8" w:rsidRDefault="00FD2FC8" w:rsidP="00E51C00">
      <w:pPr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>Job 1—F</w:t>
      </w:r>
      <w:r w:rsidR="00E51C00" w:rsidRPr="00B35EC8">
        <w:rPr>
          <w:rFonts w:ascii="Times New Roman" w:hAnsi="Times New Roman" w:cs="Times New Roman"/>
          <w:sz w:val="24"/>
          <w:szCs w:val="24"/>
        </w:rPr>
        <w:t>ormulas</w:t>
      </w:r>
    </w:p>
    <w:p w14:paraId="4A297856" w14:textId="642D4427" w:rsidR="00E51C00" w:rsidRPr="00B35EC8" w:rsidRDefault="00FD2FC8" w:rsidP="00E51C00">
      <w:pPr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>Job 2—F</w:t>
      </w:r>
      <w:r w:rsidR="00E51C00" w:rsidRPr="00B35EC8">
        <w:rPr>
          <w:rFonts w:ascii="Times New Roman" w:hAnsi="Times New Roman" w:cs="Times New Roman"/>
          <w:sz w:val="24"/>
          <w:szCs w:val="24"/>
        </w:rPr>
        <w:t>ormatted</w:t>
      </w:r>
    </w:p>
    <w:p w14:paraId="33FA64E4" w14:textId="77777777" w:rsidR="00E51C00" w:rsidRPr="00B35EC8" w:rsidRDefault="00E51C00" w:rsidP="00E51C00">
      <w:pPr>
        <w:rPr>
          <w:rFonts w:ascii="Times New Roman" w:hAnsi="Times New Roman" w:cs="Times New Roman"/>
          <w:sz w:val="24"/>
          <w:szCs w:val="24"/>
        </w:rPr>
      </w:pPr>
      <w:r w:rsidRPr="00B35EC8">
        <w:rPr>
          <w:rFonts w:ascii="Times New Roman" w:hAnsi="Times New Roman" w:cs="Times New Roman"/>
          <w:sz w:val="24"/>
          <w:szCs w:val="24"/>
        </w:rPr>
        <w:t>Job 3—3-D Pie chart</w:t>
      </w:r>
    </w:p>
    <w:p w14:paraId="27FD5D04" w14:textId="77777777" w:rsidR="001964AD" w:rsidRPr="00B35EC8" w:rsidRDefault="001964AD" w:rsidP="001964AD">
      <w:pPr>
        <w:rPr>
          <w:rFonts w:ascii="Times New Roman" w:hAnsi="Times New Roman" w:cs="Times New Roman"/>
          <w:b/>
          <w:sz w:val="24"/>
          <w:szCs w:val="24"/>
        </w:rPr>
      </w:pPr>
    </w:p>
    <w:p w14:paraId="3DE6224B" w14:textId="03B9A6BC" w:rsidR="001964AD" w:rsidRPr="00B35EC8" w:rsidRDefault="001964AD" w:rsidP="00FC3E9A">
      <w:pPr>
        <w:rPr>
          <w:rFonts w:ascii="Times New Roman" w:hAnsi="Times New Roman" w:cs="Times New Roman"/>
          <w:b/>
          <w:sz w:val="24"/>
          <w:szCs w:val="60"/>
        </w:rPr>
      </w:pPr>
    </w:p>
    <w:sectPr w:rsidR="001964AD" w:rsidRPr="00B35EC8" w:rsidSect="00B35EC8">
      <w:headerReference w:type="default" r:id="rId10"/>
      <w:footerReference w:type="default" r:id="rId11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  <w:sectPrChange w:id="33" w:author="Amber McNew" w:date="2021-08-16T15:20:00Z">
        <w:sectPr w:rsidR="001964AD" w:rsidRPr="00B35EC8" w:rsidSect="00B35EC8">
          <w:pgMar w:top="1440" w:right="1440" w:bottom="1008" w:left="1440" w:header="720" w:footer="720" w:gutter="0"/>
          <w:pgBorders>
            <w:top w:val="none" w:sz="0" w:space="0" w:color="auto"/>
            <w:left w:val="none" w:sz="0" w:space="0" w:color="auto"/>
            <w:bottom w:val="single" w:sz="8" w:space="24" w:color="auto"/>
            <w:right w:val="none" w:sz="0" w:space="0" w:color="auto"/>
          </w:pgBorders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E80AB" w14:textId="77777777" w:rsidR="009111F1" w:rsidRDefault="009111F1" w:rsidP="004E452E">
      <w:pPr>
        <w:spacing w:after="0" w:line="240" w:lineRule="auto"/>
      </w:pPr>
      <w:r>
        <w:separator/>
      </w:r>
    </w:p>
  </w:endnote>
  <w:endnote w:type="continuationSeparator" w:id="0">
    <w:p w14:paraId="59C5E022" w14:textId="77777777" w:rsidR="009111F1" w:rsidRDefault="009111F1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2ABBE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24EC4C15" wp14:editId="6D1CB7B0">
          <wp:simplePos x="0" y="0"/>
          <wp:positionH relativeFrom="column">
            <wp:posOffset>5175250</wp:posOffset>
          </wp:positionH>
          <wp:positionV relativeFrom="paragraph">
            <wp:posOffset>-29210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E4B13" w14:textId="77777777" w:rsidR="009111F1" w:rsidRDefault="009111F1" w:rsidP="004E452E">
      <w:pPr>
        <w:spacing w:after="0" w:line="240" w:lineRule="auto"/>
      </w:pPr>
      <w:r>
        <w:separator/>
      </w:r>
    </w:p>
  </w:footnote>
  <w:footnote w:type="continuationSeparator" w:id="0">
    <w:p w14:paraId="042EEA83" w14:textId="77777777" w:rsidR="009111F1" w:rsidRDefault="009111F1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683A8" w14:textId="77777777" w:rsidR="004E452E" w:rsidRPr="001A2C02" w:rsidRDefault="003F4572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FUNDAMENTAL </w:t>
    </w:r>
    <w:r w:rsidR="008D62A9">
      <w:rPr>
        <w:rFonts w:ascii="Times New Roman" w:hAnsi="Times New Roman" w:cs="Times New Roman"/>
        <w:szCs w:val="24"/>
      </w:rPr>
      <w:t>SPREADSHEET APPLICATIONS</w:t>
    </w:r>
  </w:p>
  <w:p w14:paraId="6A858D29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9C093C">
      <w:rPr>
        <w:rFonts w:ascii="Times New Roman" w:hAnsi="Times New Roman" w:cs="Times New Roman"/>
        <w:szCs w:val="24"/>
      </w:rPr>
      <w:t>REGIONAL 202</w:t>
    </w:r>
    <w:r w:rsidR="0019248A" w:rsidRPr="009C093C">
      <w:rPr>
        <w:rFonts w:ascii="Times New Roman" w:hAnsi="Times New Roman" w:cs="Times New Roman"/>
        <w:szCs w:val="24"/>
      </w:rPr>
      <w:t>2</w:t>
    </w:r>
  </w:p>
  <w:p w14:paraId="20854287" w14:textId="1A3D8AE5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B35EC8">
      <w:rPr>
        <w:rFonts w:ascii="Times New Roman" w:hAnsi="Times New Roman" w:cs="Times New Roman"/>
        <w:bCs/>
        <w:noProof/>
        <w:szCs w:val="24"/>
      </w:rPr>
      <w:t>6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B35EC8">
      <w:rPr>
        <w:rFonts w:ascii="Times New Roman" w:hAnsi="Times New Roman" w:cs="Times New Roman"/>
        <w:noProof/>
        <w:szCs w:val="24"/>
      </w:rPr>
      <w:t>6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A2322"/>
    <w:multiLevelType w:val="hybridMultilevel"/>
    <w:tmpl w:val="0218BDCC"/>
    <w:lvl w:ilvl="0" w:tplc="7B562BDC">
      <w:start w:val="1"/>
      <w:numFmt w:val="decimal"/>
      <w:lvlText w:val="%1."/>
      <w:lvlJc w:val="left"/>
      <w:pPr>
        <w:ind w:left="324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7" w:hanging="360"/>
      </w:pPr>
    </w:lvl>
    <w:lvl w:ilvl="2" w:tplc="0409001B" w:tentative="1">
      <w:start w:val="1"/>
      <w:numFmt w:val="lowerRoman"/>
      <w:lvlText w:val="%3."/>
      <w:lvlJc w:val="right"/>
      <w:pPr>
        <w:ind w:left="4687" w:hanging="180"/>
      </w:pPr>
    </w:lvl>
    <w:lvl w:ilvl="3" w:tplc="0409000F" w:tentative="1">
      <w:start w:val="1"/>
      <w:numFmt w:val="decimal"/>
      <w:lvlText w:val="%4."/>
      <w:lvlJc w:val="left"/>
      <w:pPr>
        <w:ind w:left="5407" w:hanging="360"/>
      </w:pPr>
    </w:lvl>
    <w:lvl w:ilvl="4" w:tplc="04090019" w:tentative="1">
      <w:start w:val="1"/>
      <w:numFmt w:val="lowerLetter"/>
      <w:lvlText w:val="%5."/>
      <w:lvlJc w:val="left"/>
      <w:pPr>
        <w:ind w:left="6127" w:hanging="360"/>
      </w:pPr>
    </w:lvl>
    <w:lvl w:ilvl="5" w:tplc="0409001B" w:tentative="1">
      <w:start w:val="1"/>
      <w:numFmt w:val="lowerRoman"/>
      <w:lvlText w:val="%6."/>
      <w:lvlJc w:val="right"/>
      <w:pPr>
        <w:ind w:left="6847" w:hanging="180"/>
      </w:pPr>
    </w:lvl>
    <w:lvl w:ilvl="6" w:tplc="0409000F" w:tentative="1">
      <w:start w:val="1"/>
      <w:numFmt w:val="decimal"/>
      <w:lvlText w:val="%7."/>
      <w:lvlJc w:val="left"/>
      <w:pPr>
        <w:ind w:left="7567" w:hanging="360"/>
      </w:pPr>
    </w:lvl>
    <w:lvl w:ilvl="7" w:tplc="04090019" w:tentative="1">
      <w:start w:val="1"/>
      <w:numFmt w:val="lowerLetter"/>
      <w:lvlText w:val="%8."/>
      <w:lvlJc w:val="left"/>
      <w:pPr>
        <w:ind w:left="8287" w:hanging="360"/>
      </w:pPr>
    </w:lvl>
    <w:lvl w:ilvl="8" w:tplc="0409001B" w:tentative="1">
      <w:start w:val="1"/>
      <w:numFmt w:val="lowerRoman"/>
      <w:lvlText w:val="%9."/>
      <w:lvlJc w:val="right"/>
      <w:pPr>
        <w:ind w:left="9007" w:hanging="180"/>
      </w:pPr>
    </w:lvl>
  </w:abstractNum>
  <w:abstractNum w:abstractNumId="1" w15:restartNumberingAfterBreak="0">
    <w:nsid w:val="17233DC9"/>
    <w:multiLevelType w:val="hybridMultilevel"/>
    <w:tmpl w:val="345E48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C114C4"/>
    <w:multiLevelType w:val="hybridMultilevel"/>
    <w:tmpl w:val="9560E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A25034"/>
    <w:multiLevelType w:val="hybridMultilevel"/>
    <w:tmpl w:val="242AE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57416"/>
    <w:multiLevelType w:val="hybridMultilevel"/>
    <w:tmpl w:val="A3465F38"/>
    <w:lvl w:ilvl="0" w:tplc="3BB61D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601EE"/>
    <w:multiLevelType w:val="hybridMultilevel"/>
    <w:tmpl w:val="51CA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861974"/>
    <w:multiLevelType w:val="hybridMultilevel"/>
    <w:tmpl w:val="58121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mber McNew">
    <w15:presenceInfo w15:providerId="None" w15:userId="Amber McNew"/>
  </w15:person>
  <w15:person w15:author="Dawson, John">
    <w15:presenceInfo w15:providerId="AD" w15:userId="S-1-5-21-2248260102-404030618-368473830-4292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10AF2"/>
    <w:rsid w:val="00061B23"/>
    <w:rsid w:val="00073ACC"/>
    <w:rsid w:val="00096E11"/>
    <w:rsid w:val="000B1B6A"/>
    <w:rsid w:val="00113B59"/>
    <w:rsid w:val="0019248A"/>
    <w:rsid w:val="001964AD"/>
    <w:rsid w:val="001A2C02"/>
    <w:rsid w:val="001C2155"/>
    <w:rsid w:val="00226696"/>
    <w:rsid w:val="002C5397"/>
    <w:rsid w:val="002C7D7C"/>
    <w:rsid w:val="003022B1"/>
    <w:rsid w:val="00360E75"/>
    <w:rsid w:val="0036260F"/>
    <w:rsid w:val="00364E00"/>
    <w:rsid w:val="003B1F9A"/>
    <w:rsid w:val="003D07FA"/>
    <w:rsid w:val="003D0D7D"/>
    <w:rsid w:val="003F4572"/>
    <w:rsid w:val="003F66B3"/>
    <w:rsid w:val="004A07F6"/>
    <w:rsid w:val="004E19E2"/>
    <w:rsid w:val="004E452E"/>
    <w:rsid w:val="00566850"/>
    <w:rsid w:val="00591B15"/>
    <w:rsid w:val="00597782"/>
    <w:rsid w:val="005A0D13"/>
    <w:rsid w:val="005A4F28"/>
    <w:rsid w:val="005D46F2"/>
    <w:rsid w:val="00664D6B"/>
    <w:rsid w:val="00667584"/>
    <w:rsid w:val="006C5DDB"/>
    <w:rsid w:val="006D4B81"/>
    <w:rsid w:val="00762088"/>
    <w:rsid w:val="00837D86"/>
    <w:rsid w:val="008A4A75"/>
    <w:rsid w:val="008D62A9"/>
    <w:rsid w:val="009111F1"/>
    <w:rsid w:val="009174D3"/>
    <w:rsid w:val="009215A6"/>
    <w:rsid w:val="00951AF8"/>
    <w:rsid w:val="00992B16"/>
    <w:rsid w:val="009C093C"/>
    <w:rsid w:val="009F5BBD"/>
    <w:rsid w:val="00AB23DD"/>
    <w:rsid w:val="00B35EC8"/>
    <w:rsid w:val="00BD03C7"/>
    <w:rsid w:val="00BF3FAB"/>
    <w:rsid w:val="00C069B2"/>
    <w:rsid w:val="00C32FBB"/>
    <w:rsid w:val="00C35D30"/>
    <w:rsid w:val="00C56229"/>
    <w:rsid w:val="00D675F3"/>
    <w:rsid w:val="00DF7483"/>
    <w:rsid w:val="00E31D01"/>
    <w:rsid w:val="00E333F1"/>
    <w:rsid w:val="00E51C00"/>
    <w:rsid w:val="00E93062"/>
    <w:rsid w:val="00EA0783"/>
    <w:rsid w:val="00EB313E"/>
    <w:rsid w:val="00F212DB"/>
    <w:rsid w:val="00F372CC"/>
    <w:rsid w:val="00F56242"/>
    <w:rsid w:val="00F87857"/>
    <w:rsid w:val="00FC3E9A"/>
    <w:rsid w:val="00FD2FC8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62373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5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E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2021-08-16T20:26:00Z</dcterms:created>
  <dcterms:modified xsi:type="dcterms:W3CDTF">2021-08-16T20:26:00Z</dcterms:modified>
</cp:coreProperties>
</file>